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A89C6" w14:textId="1116B672" w:rsidR="00642ACC" w:rsidRPr="00962CBF" w:rsidRDefault="00962C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PI Name</w:t>
      </w:r>
      <w:r w:rsidRPr="00962CB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</w:rPr>
        <w:t>Vy</w:t>
      </w:r>
      <w:proofErr w:type="spellEnd"/>
      <w:r>
        <w:rPr>
          <w:rFonts w:ascii="Times New Roman" w:hAnsi="Times New Roman" w:cs="Times New Roman"/>
        </w:rPr>
        <w:t xml:space="preserve"> M. Dong</w:t>
      </w:r>
      <w:ins w:id="0" w:author="David Repetto" w:date="2016-08-10T12:32:00Z">
        <w:r w:rsidR="008B27AE">
          <w:rPr>
            <w:rFonts w:ascii="Times New Roman" w:hAnsi="Times New Roman" w:cs="Times New Roman"/>
          </w:rPr>
          <w:t xml:space="preserve"> &amp; </w:t>
        </w:r>
        <w:proofErr w:type="spellStart"/>
        <w:r w:rsidR="008B27AE">
          <w:rPr>
            <w:rFonts w:ascii="Times New Roman" w:hAnsi="Times New Roman" w:cs="Times New Roman"/>
          </w:rPr>
          <w:t>Zhiwei</w:t>
        </w:r>
        <w:proofErr w:type="spellEnd"/>
        <w:r w:rsidR="008B27AE">
          <w:rPr>
            <w:rFonts w:ascii="Times New Roman" w:hAnsi="Times New Roman" w:cs="Times New Roman"/>
          </w:rPr>
          <w:t xml:space="preserve"> Chen</w:t>
        </w:r>
      </w:ins>
      <w:bookmarkStart w:id="1" w:name="_GoBack"/>
      <w:bookmarkEnd w:id="1"/>
    </w:p>
    <w:p w14:paraId="0884442E" w14:textId="77777777" w:rsidR="00962CBF" w:rsidRDefault="00962CBF">
      <w:pPr>
        <w:rPr>
          <w:rFonts w:ascii="Times New Roman" w:hAnsi="Times New Roman" w:cs="Times New Roman"/>
          <w:b/>
          <w:sz w:val="28"/>
          <w:szCs w:val="28"/>
        </w:rPr>
      </w:pPr>
    </w:p>
    <w:p w14:paraId="5538449E" w14:textId="2234A782" w:rsidR="00962CBF" w:rsidRPr="00962CBF" w:rsidRDefault="00962CB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Science Education Title</w:t>
      </w:r>
      <w:r w:rsidRPr="00962CB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46FB">
        <w:rPr>
          <w:rFonts w:ascii="Times New Roman" w:hAnsi="Times New Roman" w:cs="Times New Roman"/>
        </w:rPr>
        <w:t>Ozonolysis</w:t>
      </w:r>
      <w:proofErr w:type="spellEnd"/>
      <w:r w:rsidR="006746FB">
        <w:rPr>
          <w:rFonts w:ascii="Times New Roman" w:hAnsi="Times New Roman" w:cs="Times New Roman"/>
        </w:rPr>
        <w:t xml:space="preserve"> of </w:t>
      </w:r>
      <w:proofErr w:type="spellStart"/>
      <w:r w:rsidR="006746FB">
        <w:rPr>
          <w:rFonts w:ascii="Times New Roman" w:hAnsi="Times New Roman" w:cs="Times New Roman"/>
        </w:rPr>
        <w:t>Isoeugenol</w:t>
      </w:r>
      <w:proofErr w:type="spellEnd"/>
      <w:r w:rsidR="006746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14:paraId="6AAD4C2B" w14:textId="77777777" w:rsidR="00962CBF" w:rsidRDefault="00962CBF">
      <w:pPr>
        <w:rPr>
          <w:rFonts w:ascii="Times New Roman" w:hAnsi="Times New Roman" w:cs="Times New Roman"/>
          <w:b/>
          <w:sz w:val="28"/>
          <w:szCs w:val="28"/>
        </w:rPr>
      </w:pPr>
    </w:p>
    <w:p w14:paraId="1550079B" w14:textId="77777777" w:rsidR="00962CBF" w:rsidRDefault="00962C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Overview</w:t>
      </w:r>
      <w:r w:rsidRPr="00962CBF">
        <w:rPr>
          <w:rFonts w:ascii="Times New Roman" w:hAnsi="Times New Roman" w:cs="Times New Roman"/>
          <w:sz w:val="28"/>
          <w:szCs w:val="28"/>
        </w:rPr>
        <w:t>:</w:t>
      </w:r>
    </w:p>
    <w:p w14:paraId="3A40940F" w14:textId="77777777" w:rsidR="00962CBF" w:rsidRDefault="00962CBF" w:rsidP="00C9537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7CD99E" w14:textId="61943881" w:rsidR="00962CBF" w:rsidRPr="00962CBF" w:rsidRDefault="00D97CEB" w:rsidP="00C9537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This experiment will </w:t>
      </w:r>
      <w:r w:rsidR="0059371A">
        <w:rPr>
          <w:rFonts w:ascii="Times New Roman" w:hAnsi="Times New Roman" w:cs="Times New Roman"/>
        </w:rPr>
        <w:t xml:space="preserve">demonstrate </w:t>
      </w:r>
      <w:r w:rsidR="006746FB">
        <w:rPr>
          <w:rFonts w:ascii="Times New Roman" w:hAnsi="Times New Roman" w:cs="Times New Roman"/>
        </w:rPr>
        <w:t xml:space="preserve">an example of an </w:t>
      </w:r>
      <w:proofErr w:type="spellStart"/>
      <w:r w:rsidR="006746FB">
        <w:rPr>
          <w:rFonts w:ascii="Times New Roman" w:hAnsi="Times New Roman" w:cs="Times New Roman"/>
        </w:rPr>
        <w:t>ozonolysis</w:t>
      </w:r>
      <w:proofErr w:type="spellEnd"/>
      <w:r w:rsidR="006746FB">
        <w:rPr>
          <w:rFonts w:ascii="Times New Roman" w:hAnsi="Times New Roman" w:cs="Times New Roman"/>
        </w:rPr>
        <w:t xml:space="preserve"> reaction to synthesize vanillin from </w:t>
      </w:r>
      <w:proofErr w:type="spellStart"/>
      <w:r w:rsidR="006746FB">
        <w:rPr>
          <w:rFonts w:ascii="Times New Roman" w:hAnsi="Times New Roman" w:cs="Times New Roman"/>
        </w:rPr>
        <w:t>isoeugenol</w:t>
      </w:r>
      <w:proofErr w:type="spellEnd"/>
      <w:r w:rsidR="008407FC">
        <w:rPr>
          <w:rFonts w:ascii="Times New Roman" w:hAnsi="Times New Roman" w:cs="Times New Roman"/>
        </w:rPr>
        <w:t xml:space="preserve"> (</w:t>
      </w:r>
      <w:r w:rsidR="008407FC" w:rsidRPr="004B2727">
        <w:rPr>
          <w:rFonts w:ascii="Times New Roman" w:hAnsi="Times New Roman" w:cs="Times New Roman"/>
          <w:b/>
          <w:rPrChange w:id="2" w:author="Zhiwei Chen" w:date="2016-08-09T18:04:00Z">
            <w:rPr>
              <w:rFonts w:ascii="Times New Roman" w:hAnsi="Times New Roman" w:cs="Times New Roman"/>
            </w:rPr>
          </w:rPrChange>
        </w:rPr>
        <w:t>Figure 1</w:t>
      </w:r>
      <w:r w:rsidR="008407FC">
        <w:rPr>
          <w:rFonts w:ascii="Times New Roman" w:hAnsi="Times New Roman" w:cs="Times New Roman"/>
        </w:rPr>
        <w:t>)</w:t>
      </w:r>
      <w:r w:rsidR="006746FB">
        <w:rPr>
          <w:rFonts w:ascii="Times New Roman" w:hAnsi="Times New Roman" w:cs="Times New Roman"/>
        </w:rPr>
        <w:t xml:space="preserve">. </w:t>
      </w:r>
      <w:proofErr w:type="spellStart"/>
      <w:r w:rsidR="006746FB">
        <w:rPr>
          <w:rFonts w:ascii="Times New Roman" w:hAnsi="Times New Roman" w:cs="Times New Roman"/>
        </w:rPr>
        <w:t>Ozonolysis</w:t>
      </w:r>
      <w:proofErr w:type="spellEnd"/>
      <w:r w:rsidR="006746FB">
        <w:rPr>
          <w:rFonts w:ascii="Times New Roman" w:hAnsi="Times New Roman" w:cs="Times New Roman"/>
        </w:rPr>
        <w:t xml:space="preserve"> of alkenes</w:t>
      </w:r>
      <w:r w:rsidR="00FC4205">
        <w:rPr>
          <w:rFonts w:ascii="Times New Roman" w:hAnsi="Times New Roman" w:cs="Times New Roman"/>
        </w:rPr>
        <w:t>, an oxidation reaction between ozone and an alkene,</w:t>
      </w:r>
      <w:r w:rsidR="006746FB">
        <w:rPr>
          <w:rFonts w:ascii="Times New Roman" w:hAnsi="Times New Roman" w:cs="Times New Roman"/>
        </w:rPr>
        <w:t xml:space="preserve"> is a common method to prepare aldehydes, ketones, and carboxylic acids.</w:t>
      </w:r>
      <w:r w:rsidR="00FC4205">
        <w:rPr>
          <w:rFonts w:ascii="Times New Roman" w:hAnsi="Times New Roman" w:cs="Times New Roman"/>
        </w:rPr>
        <w:t xml:space="preserve"> This experiment also demonstrates the use of an ozone generator and a low temperature (-78 °C) reaction. </w:t>
      </w:r>
      <w:r w:rsidR="006746FB">
        <w:rPr>
          <w:rFonts w:ascii="Times New Roman" w:hAnsi="Times New Roman" w:cs="Times New Roman"/>
        </w:rPr>
        <w:t xml:space="preserve"> </w:t>
      </w:r>
    </w:p>
    <w:p w14:paraId="02B557E5" w14:textId="77777777" w:rsidR="00962CBF" w:rsidRDefault="00962CBF">
      <w:pPr>
        <w:rPr>
          <w:rFonts w:ascii="Times New Roman" w:hAnsi="Times New Roman" w:cs="Times New Roman"/>
          <w:b/>
          <w:sz w:val="28"/>
          <w:szCs w:val="28"/>
        </w:rPr>
      </w:pPr>
    </w:p>
    <w:p w14:paraId="01F9A956" w14:textId="77777777" w:rsidR="00962CBF" w:rsidRDefault="00962C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Principles</w:t>
      </w:r>
      <w:r w:rsidRPr="00962CBF">
        <w:rPr>
          <w:rFonts w:ascii="Times New Roman" w:hAnsi="Times New Roman" w:cs="Times New Roman"/>
          <w:sz w:val="28"/>
          <w:szCs w:val="28"/>
        </w:rPr>
        <w:t>:</w:t>
      </w:r>
    </w:p>
    <w:p w14:paraId="76144DA6" w14:textId="77777777" w:rsidR="00962CBF" w:rsidRDefault="00962CBF" w:rsidP="00962CBF">
      <w:pPr>
        <w:rPr>
          <w:rFonts w:ascii="Times New Roman" w:hAnsi="Times New Roman" w:cs="Times New Roman"/>
          <w:sz w:val="28"/>
          <w:szCs w:val="28"/>
        </w:rPr>
      </w:pPr>
    </w:p>
    <w:p w14:paraId="35366E00" w14:textId="4AB00023" w:rsidR="00FC4205" w:rsidRPr="00747D48" w:rsidRDefault="00FC4205" w:rsidP="00F60213">
      <w:pPr>
        <w:jc w:val="both"/>
        <w:rPr>
          <w:rFonts w:ascii="Times New Roman" w:hAnsi="Times New Roman" w:cs="Times New Roman"/>
        </w:rPr>
      </w:pPr>
      <w:r w:rsidRPr="00FC4205">
        <w:rPr>
          <w:rFonts w:ascii="Times New Roman" w:hAnsi="Times New Roman" w:cs="Times New Roman"/>
        </w:rPr>
        <w:t>The oxidative cleavage of alkenes to two carbonyl</w:t>
      </w:r>
      <w:ins w:id="3" w:author="Zhiwei Chen" w:date="2016-08-09T18:05:00Z">
        <w:r w:rsidR="004B2727">
          <w:rPr>
            <w:rFonts w:ascii="Times New Roman" w:hAnsi="Times New Roman" w:cs="Times New Roman"/>
          </w:rPr>
          <w:t>-</w:t>
        </w:r>
      </w:ins>
      <w:del w:id="4" w:author="Zhiwei Chen" w:date="2016-08-09T18:05:00Z">
        <w:r w:rsidRPr="00FC4205" w:rsidDel="004B2727">
          <w:rPr>
            <w:rFonts w:ascii="Times New Roman" w:hAnsi="Times New Roman" w:cs="Times New Roman"/>
          </w:rPr>
          <w:delText xml:space="preserve"> </w:delText>
        </w:r>
      </w:del>
      <w:r w:rsidRPr="00FC4205">
        <w:rPr>
          <w:rFonts w:ascii="Times New Roman" w:hAnsi="Times New Roman" w:cs="Times New Roman"/>
        </w:rPr>
        <w:t>group</w:t>
      </w:r>
      <w:ins w:id="5" w:author="Zhiwei Chen" w:date="2016-08-09T18:05:00Z">
        <w:r w:rsidR="004B2727">
          <w:rPr>
            <w:rFonts w:ascii="Times New Roman" w:hAnsi="Times New Roman" w:cs="Times New Roman"/>
          </w:rPr>
          <w:t>-</w:t>
        </w:r>
      </w:ins>
      <w:del w:id="6" w:author="Zhiwei Chen" w:date="2016-08-09T18:05:00Z">
        <w:r w:rsidRPr="00FC4205" w:rsidDel="004B2727">
          <w:rPr>
            <w:rFonts w:ascii="Times New Roman" w:hAnsi="Times New Roman" w:cs="Times New Roman"/>
          </w:rPr>
          <w:delText xml:space="preserve"> </w:delText>
        </w:r>
      </w:del>
      <w:r w:rsidRPr="00FC4205">
        <w:rPr>
          <w:rFonts w:ascii="Times New Roman" w:hAnsi="Times New Roman" w:cs="Times New Roman"/>
        </w:rPr>
        <w:t xml:space="preserve">containing compounds </w:t>
      </w:r>
      <w:r>
        <w:rPr>
          <w:rFonts w:ascii="Times New Roman" w:hAnsi="Times New Roman" w:cs="Times New Roman"/>
        </w:rPr>
        <w:t xml:space="preserve">is called </w:t>
      </w:r>
      <w:r w:rsidR="008407FC">
        <w:rPr>
          <w:rFonts w:ascii="Times New Roman" w:hAnsi="Times New Roman" w:cs="Times New Roman"/>
        </w:rPr>
        <w:t xml:space="preserve">an </w:t>
      </w:r>
      <w:proofErr w:type="spellStart"/>
      <w:r w:rsidR="008407FC">
        <w:rPr>
          <w:rFonts w:ascii="Times New Roman" w:hAnsi="Times New Roman" w:cs="Times New Roman"/>
        </w:rPr>
        <w:t>ozonolysis</w:t>
      </w:r>
      <w:proofErr w:type="spellEnd"/>
      <w:r w:rsidR="008407FC">
        <w:rPr>
          <w:rFonts w:ascii="Times New Roman" w:hAnsi="Times New Roman" w:cs="Times New Roman"/>
        </w:rPr>
        <w:t xml:space="preserve"> reaction (</w:t>
      </w:r>
      <w:r w:rsidR="008407FC" w:rsidRPr="004B2727">
        <w:rPr>
          <w:rFonts w:ascii="Times New Roman" w:hAnsi="Times New Roman" w:cs="Times New Roman"/>
          <w:b/>
          <w:rPrChange w:id="7" w:author="Zhiwei Chen" w:date="2016-08-09T18:04:00Z">
            <w:rPr>
              <w:rFonts w:ascii="Times New Roman" w:hAnsi="Times New Roman" w:cs="Times New Roman"/>
            </w:rPr>
          </w:rPrChange>
        </w:rPr>
        <w:t>Figure 2</w:t>
      </w:r>
      <w:r>
        <w:rPr>
          <w:rFonts w:ascii="Times New Roman" w:hAnsi="Times New Roman" w:cs="Times New Roman"/>
        </w:rPr>
        <w:t xml:space="preserve">). </w:t>
      </w:r>
      <w:r w:rsidR="00873CF4">
        <w:rPr>
          <w:rFonts w:ascii="Times New Roman" w:hAnsi="Times New Roman" w:cs="Times New Roman"/>
        </w:rPr>
        <w:t xml:space="preserve">The </w:t>
      </w:r>
      <w:r w:rsidR="00747D48">
        <w:rPr>
          <w:rFonts w:ascii="Times New Roman" w:hAnsi="Times New Roman" w:cs="Times New Roman"/>
        </w:rPr>
        <w:t xml:space="preserve">proposed </w:t>
      </w:r>
      <w:r w:rsidR="00873CF4">
        <w:rPr>
          <w:rFonts w:ascii="Times New Roman" w:hAnsi="Times New Roman" w:cs="Times New Roman"/>
        </w:rPr>
        <w:t>mechanism</w:t>
      </w:r>
      <w:r w:rsidR="008407FC">
        <w:rPr>
          <w:rFonts w:ascii="Times New Roman" w:hAnsi="Times New Roman" w:cs="Times New Roman"/>
        </w:rPr>
        <w:t xml:space="preserve"> (</w:t>
      </w:r>
      <w:r w:rsidR="008407FC" w:rsidRPr="004B2727">
        <w:rPr>
          <w:rFonts w:ascii="Times New Roman" w:hAnsi="Times New Roman" w:cs="Times New Roman"/>
          <w:b/>
          <w:rPrChange w:id="8" w:author="Zhiwei Chen" w:date="2016-08-09T18:04:00Z">
            <w:rPr>
              <w:rFonts w:ascii="Times New Roman" w:hAnsi="Times New Roman" w:cs="Times New Roman"/>
            </w:rPr>
          </w:rPrChange>
        </w:rPr>
        <w:t>Figure 3</w:t>
      </w:r>
      <w:r w:rsidR="00E91DA2">
        <w:rPr>
          <w:rFonts w:ascii="Times New Roman" w:hAnsi="Times New Roman" w:cs="Times New Roman"/>
        </w:rPr>
        <w:t>)</w:t>
      </w:r>
      <w:r w:rsidR="00873CF4">
        <w:rPr>
          <w:rFonts w:ascii="Times New Roman" w:hAnsi="Times New Roman" w:cs="Times New Roman"/>
        </w:rPr>
        <w:t xml:space="preserve"> </w:t>
      </w:r>
      <w:r w:rsidR="00747D48">
        <w:rPr>
          <w:rFonts w:ascii="Times New Roman" w:hAnsi="Times New Roman" w:cs="Times New Roman"/>
        </w:rPr>
        <w:t xml:space="preserve">begins with a [3+2] cycloaddition between alkene </w:t>
      </w:r>
      <w:r w:rsidR="00747D48">
        <w:rPr>
          <w:rFonts w:ascii="Times New Roman" w:hAnsi="Times New Roman" w:cs="Times New Roman"/>
          <w:b/>
        </w:rPr>
        <w:t>1</w:t>
      </w:r>
      <w:r w:rsidR="00747D48">
        <w:rPr>
          <w:rFonts w:ascii="Times New Roman" w:hAnsi="Times New Roman" w:cs="Times New Roman"/>
        </w:rPr>
        <w:t xml:space="preserve"> with ozone to generate the </w:t>
      </w:r>
      <w:proofErr w:type="spellStart"/>
      <w:r w:rsidR="00747D48">
        <w:rPr>
          <w:rFonts w:ascii="Times New Roman" w:hAnsi="Times New Roman" w:cs="Times New Roman"/>
        </w:rPr>
        <w:t>molozonide</w:t>
      </w:r>
      <w:proofErr w:type="spellEnd"/>
      <w:r w:rsidR="00747D48">
        <w:rPr>
          <w:rFonts w:ascii="Times New Roman" w:hAnsi="Times New Roman" w:cs="Times New Roman"/>
        </w:rPr>
        <w:t xml:space="preserve"> intermediate </w:t>
      </w:r>
      <w:r w:rsidR="00747D48">
        <w:rPr>
          <w:rFonts w:ascii="Times New Roman" w:hAnsi="Times New Roman" w:cs="Times New Roman"/>
          <w:b/>
        </w:rPr>
        <w:t>A</w:t>
      </w:r>
      <w:r w:rsidR="00747D48">
        <w:rPr>
          <w:rFonts w:ascii="Times New Roman" w:hAnsi="Times New Roman" w:cs="Times New Roman"/>
        </w:rPr>
        <w:t xml:space="preserve">. </w:t>
      </w:r>
      <w:r w:rsidR="00747D48">
        <w:rPr>
          <w:rFonts w:ascii="Times New Roman" w:hAnsi="Times New Roman" w:cs="Times New Roman"/>
          <w:b/>
        </w:rPr>
        <w:t>A</w:t>
      </w:r>
      <w:r w:rsidR="00747D48">
        <w:rPr>
          <w:rFonts w:ascii="Times New Roman" w:hAnsi="Times New Roman" w:cs="Times New Roman"/>
        </w:rPr>
        <w:t xml:space="preserve"> is unstable and rearranges into the more stable </w:t>
      </w:r>
      <w:proofErr w:type="spellStart"/>
      <w:r w:rsidR="00747D48">
        <w:rPr>
          <w:rFonts w:ascii="Times New Roman" w:hAnsi="Times New Roman" w:cs="Times New Roman"/>
        </w:rPr>
        <w:t>ozonide</w:t>
      </w:r>
      <w:proofErr w:type="spellEnd"/>
      <w:r w:rsidR="00747D48">
        <w:rPr>
          <w:rFonts w:ascii="Times New Roman" w:hAnsi="Times New Roman" w:cs="Times New Roman"/>
        </w:rPr>
        <w:t xml:space="preserve"> </w:t>
      </w:r>
      <w:r w:rsidR="00747D48">
        <w:rPr>
          <w:rFonts w:ascii="Times New Roman" w:hAnsi="Times New Roman" w:cs="Times New Roman"/>
          <w:b/>
        </w:rPr>
        <w:t>C</w:t>
      </w:r>
      <w:r w:rsidR="00747D48">
        <w:rPr>
          <w:rFonts w:ascii="Times New Roman" w:hAnsi="Times New Roman" w:cs="Times New Roman"/>
        </w:rPr>
        <w:t xml:space="preserve"> via the zwitterion </w:t>
      </w:r>
      <w:r w:rsidR="00747D48">
        <w:rPr>
          <w:rFonts w:ascii="Times New Roman" w:hAnsi="Times New Roman" w:cs="Times New Roman"/>
          <w:b/>
        </w:rPr>
        <w:t>B</w:t>
      </w:r>
      <w:r w:rsidR="00747D48">
        <w:rPr>
          <w:rFonts w:ascii="Times New Roman" w:hAnsi="Times New Roman" w:cs="Times New Roman"/>
        </w:rPr>
        <w:t xml:space="preserve">. </w:t>
      </w:r>
      <w:ins w:id="9" w:author="Zhiwei Chen" w:date="2016-08-09T18:06:00Z">
        <w:r w:rsidR="004B2727">
          <w:rPr>
            <w:rFonts w:ascii="Times New Roman" w:hAnsi="Times New Roman" w:cs="Times New Roman"/>
            <w:b/>
          </w:rPr>
          <w:t>C</w:t>
        </w:r>
      </w:ins>
      <w:del w:id="10" w:author="Zhiwei Chen" w:date="2016-08-09T18:06:00Z">
        <w:r w:rsidR="00747D48" w:rsidDel="004B2727">
          <w:rPr>
            <w:rFonts w:ascii="Times New Roman" w:hAnsi="Times New Roman" w:cs="Times New Roman"/>
            <w:b/>
          </w:rPr>
          <w:delText>B</w:delText>
        </w:r>
      </w:del>
      <w:r w:rsidR="00747D48">
        <w:rPr>
          <w:rFonts w:ascii="Times New Roman" w:hAnsi="Times New Roman" w:cs="Times New Roman"/>
        </w:rPr>
        <w:t xml:space="preserve"> decomposes </w:t>
      </w:r>
      <w:r w:rsidR="00E91DA2">
        <w:rPr>
          <w:rFonts w:ascii="Times New Roman" w:hAnsi="Times New Roman" w:cs="Times New Roman"/>
        </w:rPr>
        <w:t>in the presence of a reductant such as dimethyl</w:t>
      </w:r>
      <w:r w:rsidR="00594170">
        <w:rPr>
          <w:rFonts w:ascii="Times New Roman" w:hAnsi="Times New Roman" w:cs="Times New Roman"/>
        </w:rPr>
        <w:t xml:space="preserve"> </w:t>
      </w:r>
      <w:r w:rsidR="00E91DA2">
        <w:rPr>
          <w:rFonts w:ascii="Times New Roman" w:hAnsi="Times New Roman" w:cs="Times New Roman"/>
        </w:rPr>
        <w:t xml:space="preserve">sulfide to furnish the two carbonyl products </w:t>
      </w:r>
      <w:r w:rsidR="00E91DA2">
        <w:rPr>
          <w:rFonts w:ascii="Times New Roman" w:hAnsi="Times New Roman" w:cs="Times New Roman"/>
          <w:b/>
        </w:rPr>
        <w:t>2</w:t>
      </w:r>
      <w:r w:rsidR="00E91DA2">
        <w:rPr>
          <w:rFonts w:ascii="Times New Roman" w:hAnsi="Times New Roman" w:cs="Times New Roman"/>
        </w:rPr>
        <w:t xml:space="preserve">, </w:t>
      </w:r>
      <w:r w:rsidR="00E91DA2">
        <w:rPr>
          <w:rFonts w:ascii="Times New Roman" w:hAnsi="Times New Roman" w:cs="Times New Roman"/>
          <w:b/>
        </w:rPr>
        <w:t>3</w:t>
      </w:r>
      <w:r w:rsidR="00E91DA2">
        <w:rPr>
          <w:rFonts w:ascii="Times New Roman" w:hAnsi="Times New Roman" w:cs="Times New Roman"/>
        </w:rPr>
        <w:t>, and dimethyl</w:t>
      </w:r>
      <w:r w:rsidR="00594170">
        <w:rPr>
          <w:rFonts w:ascii="Times New Roman" w:hAnsi="Times New Roman" w:cs="Times New Roman"/>
        </w:rPr>
        <w:t xml:space="preserve"> </w:t>
      </w:r>
      <w:r w:rsidR="00E91DA2">
        <w:rPr>
          <w:rFonts w:ascii="Times New Roman" w:hAnsi="Times New Roman" w:cs="Times New Roman"/>
        </w:rPr>
        <w:t xml:space="preserve">sulfoxide. </w:t>
      </w:r>
      <w:r w:rsidR="00AD6B29">
        <w:rPr>
          <w:rFonts w:ascii="Times New Roman" w:hAnsi="Times New Roman" w:cs="Times New Roman"/>
        </w:rPr>
        <w:t>When a nucleophilic solvent is used (</w:t>
      </w:r>
      <w:r w:rsidR="00AD6B29" w:rsidRPr="004B2727">
        <w:rPr>
          <w:rFonts w:ascii="Times New Roman" w:hAnsi="Times New Roman" w:cs="Times New Roman"/>
          <w:i/>
          <w:rPrChange w:id="11" w:author="Zhiwei Chen" w:date="2016-08-09T18:06:00Z">
            <w:rPr>
              <w:rFonts w:ascii="Times New Roman" w:hAnsi="Times New Roman" w:cs="Times New Roman"/>
            </w:rPr>
          </w:rPrChange>
        </w:rPr>
        <w:t>e.g.</w:t>
      </w:r>
      <w:r w:rsidR="00AD6B29">
        <w:rPr>
          <w:rFonts w:ascii="Times New Roman" w:hAnsi="Times New Roman" w:cs="Times New Roman"/>
        </w:rPr>
        <w:t xml:space="preserve"> methanol), </w:t>
      </w:r>
      <w:ins w:id="12" w:author="Zhiwei Chen" w:date="2016-08-09T18:54:00Z">
        <w:r w:rsidR="00B50FCD">
          <w:rPr>
            <w:rFonts w:ascii="Times New Roman" w:hAnsi="Times New Roman" w:cs="Times New Roman"/>
          </w:rPr>
          <w:t xml:space="preserve">the nucleophile attacks </w:t>
        </w:r>
      </w:ins>
      <w:r w:rsidR="00AD6B29">
        <w:rPr>
          <w:rFonts w:ascii="Times New Roman" w:hAnsi="Times New Roman" w:cs="Times New Roman"/>
        </w:rPr>
        <w:t xml:space="preserve">intermediate </w:t>
      </w:r>
      <w:r w:rsidR="00AD6B29">
        <w:rPr>
          <w:rFonts w:ascii="Times New Roman" w:hAnsi="Times New Roman" w:cs="Times New Roman"/>
          <w:b/>
        </w:rPr>
        <w:t>B</w:t>
      </w:r>
      <w:r w:rsidR="00AD6B29">
        <w:rPr>
          <w:rFonts w:ascii="Times New Roman" w:hAnsi="Times New Roman" w:cs="Times New Roman"/>
        </w:rPr>
        <w:t xml:space="preserve"> </w:t>
      </w:r>
      <w:ins w:id="13" w:author="Zhiwei Chen" w:date="2016-08-09T18:56:00Z">
        <w:r w:rsidR="00B50FCD">
          <w:rPr>
            <w:rFonts w:ascii="Times New Roman" w:hAnsi="Times New Roman" w:cs="Times New Roman"/>
          </w:rPr>
          <w:t>to form</w:t>
        </w:r>
      </w:ins>
      <w:del w:id="14" w:author="Zhiwei Chen" w:date="2016-08-09T18:56:00Z">
        <w:r w:rsidR="00AD6B29" w:rsidDel="00B50FCD">
          <w:rPr>
            <w:rFonts w:ascii="Times New Roman" w:hAnsi="Times New Roman" w:cs="Times New Roman"/>
          </w:rPr>
          <w:delText>is trapped as</w:delText>
        </w:r>
      </w:del>
      <w:r w:rsidR="00AD6B29">
        <w:rPr>
          <w:rFonts w:ascii="Times New Roman" w:hAnsi="Times New Roman" w:cs="Times New Roman"/>
        </w:rPr>
        <w:t xml:space="preserve"> a </w:t>
      </w:r>
      <w:proofErr w:type="spellStart"/>
      <w:r w:rsidR="00AD6B29">
        <w:rPr>
          <w:rFonts w:ascii="Times New Roman" w:hAnsi="Times New Roman" w:cs="Times New Roman"/>
        </w:rPr>
        <w:t>hydroperoxide</w:t>
      </w:r>
      <w:proofErr w:type="spellEnd"/>
      <w:ins w:id="15" w:author="Zhiwei Chen" w:date="2016-08-09T18:56:00Z">
        <w:r w:rsidR="00B50FCD">
          <w:rPr>
            <w:rFonts w:ascii="Times New Roman" w:hAnsi="Times New Roman" w:cs="Times New Roman"/>
          </w:rPr>
          <w:t xml:space="preserve"> </w:t>
        </w:r>
      </w:ins>
      <w:ins w:id="16" w:author="Zhiwei Chen" w:date="2016-08-09T19:02:00Z">
        <w:r w:rsidR="00213FA7">
          <w:rPr>
            <w:rFonts w:ascii="Times New Roman" w:hAnsi="Times New Roman" w:cs="Times New Roman"/>
            <w:b/>
          </w:rPr>
          <w:t>E</w:t>
        </w:r>
        <w:r w:rsidR="00213FA7">
          <w:rPr>
            <w:rFonts w:ascii="Times New Roman" w:hAnsi="Times New Roman" w:cs="Times New Roman"/>
          </w:rPr>
          <w:t xml:space="preserve">, </w:t>
        </w:r>
      </w:ins>
      <w:del w:id="17" w:author="Zhiwei Chen" w:date="2016-08-09T18:56:00Z">
        <w:r w:rsidR="00AD6B29" w:rsidDel="00B50FCD">
          <w:rPr>
            <w:rFonts w:ascii="Times New Roman" w:hAnsi="Times New Roman" w:cs="Times New Roman"/>
          </w:rPr>
          <w:delText xml:space="preserve">, </w:delText>
        </w:r>
      </w:del>
      <w:r w:rsidR="00AD6B29">
        <w:rPr>
          <w:rFonts w:ascii="Times New Roman" w:hAnsi="Times New Roman" w:cs="Times New Roman"/>
        </w:rPr>
        <w:t>which decomposes to the product</w:t>
      </w:r>
      <w:ins w:id="18" w:author="Zhiwei Chen" w:date="2016-08-09T19:02:00Z">
        <w:r w:rsidR="00213FA7">
          <w:rPr>
            <w:rFonts w:ascii="Times New Roman" w:hAnsi="Times New Roman" w:cs="Times New Roman"/>
          </w:rPr>
          <w:t xml:space="preserve"> </w:t>
        </w:r>
        <w:r w:rsidR="00213FA7">
          <w:rPr>
            <w:rFonts w:ascii="Times New Roman" w:hAnsi="Times New Roman" w:cs="Times New Roman"/>
            <w:b/>
          </w:rPr>
          <w:t>3</w:t>
        </w:r>
        <w:r w:rsidR="00213FA7">
          <w:rPr>
            <w:rFonts w:ascii="Times New Roman" w:hAnsi="Times New Roman" w:cs="Times New Roman"/>
          </w:rPr>
          <w:t xml:space="preserve"> when dimethyl sulfide is added</w:t>
        </w:r>
      </w:ins>
      <w:r w:rsidR="008407FC">
        <w:rPr>
          <w:rFonts w:ascii="Times New Roman" w:hAnsi="Times New Roman" w:cs="Times New Roman"/>
        </w:rPr>
        <w:t xml:space="preserve"> (</w:t>
      </w:r>
      <w:r w:rsidR="008407FC" w:rsidRPr="004B2727">
        <w:rPr>
          <w:rFonts w:ascii="Times New Roman" w:hAnsi="Times New Roman" w:cs="Times New Roman"/>
          <w:b/>
          <w:rPrChange w:id="19" w:author="Zhiwei Chen" w:date="2016-08-09T18:06:00Z">
            <w:rPr>
              <w:rFonts w:ascii="Times New Roman" w:hAnsi="Times New Roman" w:cs="Times New Roman"/>
            </w:rPr>
          </w:rPrChange>
        </w:rPr>
        <w:t>Figure 4</w:t>
      </w:r>
      <w:r w:rsidR="00D554CC">
        <w:rPr>
          <w:rFonts w:ascii="Times New Roman" w:hAnsi="Times New Roman" w:cs="Times New Roman"/>
        </w:rPr>
        <w:t>)</w:t>
      </w:r>
      <w:r w:rsidR="00AD6B29">
        <w:rPr>
          <w:rFonts w:ascii="Times New Roman" w:hAnsi="Times New Roman" w:cs="Times New Roman"/>
        </w:rPr>
        <w:t xml:space="preserve">. </w:t>
      </w:r>
      <w:r w:rsidR="006F7207">
        <w:rPr>
          <w:rFonts w:ascii="Times New Roman" w:hAnsi="Times New Roman" w:cs="Times New Roman"/>
        </w:rPr>
        <w:t xml:space="preserve">The reaction is typically performed at -78 °C </w:t>
      </w:r>
      <w:ins w:id="20" w:author="Zhiwei Chen" w:date="2016-08-09T18:51:00Z">
        <w:r w:rsidR="00B50FCD">
          <w:rPr>
            <w:rFonts w:ascii="Times New Roman" w:hAnsi="Times New Roman" w:cs="Times New Roman"/>
          </w:rPr>
          <w:t xml:space="preserve">to prevent side reactions </w:t>
        </w:r>
      </w:ins>
      <w:r w:rsidR="006F7207">
        <w:rPr>
          <w:rFonts w:ascii="Times New Roman" w:hAnsi="Times New Roman" w:cs="Times New Roman"/>
        </w:rPr>
        <w:t xml:space="preserve">and in the presence of an indicator to determine when the reaction is </w:t>
      </w:r>
      <w:proofErr w:type="gramStart"/>
      <w:r w:rsidR="006F7207">
        <w:rPr>
          <w:rFonts w:ascii="Times New Roman" w:hAnsi="Times New Roman" w:cs="Times New Roman"/>
        </w:rPr>
        <w:t>complete</w:t>
      </w:r>
      <w:proofErr w:type="gramEnd"/>
      <w:r w:rsidR="006F7207">
        <w:rPr>
          <w:rFonts w:ascii="Times New Roman" w:hAnsi="Times New Roman" w:cs="Times New Roman"/>
        </w:rPr>
        <w:t xml:space="preserve">. Sudan III is a commonly used indicator. Initially, the reaction mixture is red and turns to purple/blue when all of the alkene is consumed. When all of the alkene has reacted, the indicator, which has </w:t>
      </w:r>
      <w:proofErr w:type="gramStart"/>
      <w:r w:rsidR="006F7207">
        <w:rPr>
          <w:rFonts w:ascii="Times New Roman" w:hAnsi="Times New Roman" w:cs="Times New Roman"/>
        </w:rPr>
        <w:t>a</w:t>
      </w:r>
      <w:proofErr w:type="gramEnd"/>
      <w:r w:rsidR="006F7207">
        <w:rPr>
          <w:rFonts w:ascii="Times New Roman" w:hAnsi="Times New Roman" w:cs="Times New Roman"/>
        </w:rPr>
        <w:t xml:space="preserve"> N-N double bond, reacts with the ozone thereby giving the color change. </w:t>
      </w:r>
    </w:p>
    <w:p w14:paraId="03F3DE3B" w14:textId="77777777" w:rsidR="00962CBF" w:rsidRDefault="00962CBF" w:rsidP="00962CBF">
      <w:pPr>
        <w:rPr>
          <w:rFonts w:ascii="Times New Roman" w:hAnsi="Times New Roman" w:cs="Times New Roman"/>
          <w:b/>
          <w:sz w:val="28"/>
        </w:rPr>
      </w:pPr>
    </w:p>
    <w:p w14:paraId="3DA139E7" w14:textId="77777777" w:rsidR="00962CBF" w:rsidRPr="005A61DA" w:rsidRDefault="00962CBF" w:rsidP="00962CBF">
      <w:pPr>
        <w:rPr>
          <w:rFonts w:ascii="Times New Roman" w:hAnsi="Times New Roman" w:cs="Times New Roman"/>
          <w:b/>
          <w:sz w:val="28"/>
          <w:szCs w:val="28"/>
        </w:rPr>
      </w:pPr>
      <w:r w:rsidRPr="005A61DA">
        <w:rPr>
          <w:rFonts w:ascii="Times New Roman" w:hAnsi="Times New Roman" w:cs="Times New Roman"/>
          <w:b/>
          <w:sz w:val="28"/>
        </w:rPr>
        <w:t>Procedure</w:t>
      </w:r>
      <w:r w:rsidRPr="005A61DA">
        <w:rPr>
          <w:rFonts w:ascii="Times New Roman" w:hAnsi="Times New Roman" w:cs="Times New Roman"/>
        </w:rPr>
        <w:t xml:space="preserve">: </w:t>
      </w:r>
    </w:p>
    <w:p w14:paraId="6D371CCB" w14:textId="77777777" w:rsidR="00962CBF" w:rsidRDefault="00962CBF" w:rsidP="00962CBF">
      <w:pPr>
        <w:rPr>
          <w:rFonts w:ascii="Times New Roman" w:hAnsi="Times New Roman" w:cs="Times New Roman"/>
          <w:b/>
          <w:sz w:val="28"/>
          <w:szCs w:val="28"/>
        </w:rPr>
      </w:pPr>
    </w:p>
    <w:p w14:paraId="70AFB376" w14:textId="4A383F49" w:rsidR="005314EC" w:rsidRDefault="00E90F55" w:rsidP="005314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Add 200 mg of </w:t>
      </w:r>
      <w:proofErr w:type="spellStart"/>
      <w:r>
        <w:rPr>
          <w:rFonts w:ascii="Times New Roman" w:hAnsi="Times New Roman" w:cs="Times New Roman"/>
        </w:rPr>
        <w:t>isoeugenol</w:t>
      </w:r>
      <w:proofErr w:type="spellEnd"/>
      <w:r w:rsidR="006F7207">
        <w:rPr>
          <w:rFonts w:ascii="Times New Roman" w:hAnsi="Times New Roman" w:cs="Times New Roman"/>
        </w:rPr>
        <w:t xml:space="preserve">, 15 mL of </w:t>
      </w:r>
      <w:proofErr w:type="spellStart"/>
      <w:r w:rsidR="006F7207">
        <w:rPr>
          <w:rFonts w:ascii="Times New Roman" w:hAnsi="Times New Roman" w:cs="Times New Roman"/>
        </w:rPr>
        <w:t>MeOH</w:t>
      </w:r>
      <w:proofErr w:type="spellEnd"/>
      <w:r w:rsidR="006F7207">
        <w:rPr>
          <w:rFonts w:ascii="Times New Roman" w:hAnsi="Times New Roman" w:cs="Times New Roman"/>
        </w:rPr>
        <w:t>, and ~2 mg of Sudan III</w:t>
      </w:r>
      <w:r>
        <w:rPr>
          <w:rFonts w:ascii="Times New Roman" w:hAnsi="Times New Roman" w:cs="Times New Roman"/>
        </w:rPr>
        <w:t xml:space="preserve"> to a 3</w:t>
      </w:r>
      <w:ins w:id="21" w:author="Zhiwei Chen" w:date="2016-08-09T18:07:00Z">
        <w:r w:rsidR="004B2727">
          <w:rPr>
            <w:rFonts w:ascii="Times New Roman" w:hAnsi="Times New Roman" w:cs="Times New Roman"/>
          </w:rPr>
          <w:t>-necked</w:t>
        </w:r>
      </w:ins>
      <w:del w:id="22" w:author="Zhiwei Chen" w:date="2016-08-09T18:07:00Z">
        <w:r w:rsidDel="004B2727">
          <w:rPr>
            <w:rFonts w:ascii="Times New Roman" w:hAnsi="Times New Roman" w:cs="Times New Roman"/>
          </w:rPr>
          <w:delText>N</w:delText>
        </w:r>
      </w:del>
      <w:r>
        <w:rPr>
          <w:rFonts w:ascii="Times New Roman" w:hAnsi="Times New Roman" w:cs="Times New Roman"/>
        </w:rPr>
        <w:t xml:space="preserve"> 50</w:t>
      </w:r>
      <w:ins w:id="23" w:author="Zhiwei Chen" w:date="2016-08-09T18:07:00Z">
        <w:r w:rsidR="004B2727">
          <w:rPr>
            <w:rFonts w:ascii="Times New Roman" w:hAnsi="Times New Roman" w:cs="Times New Roman"/>
          </w:rPr>
          <w:t>-</w:t>
        </w:r>
      </w:ins>
      <w:r>
        <w:rPr>
          <w:rFonts w:ascii="Times New Roman" w:hAnsi="Times New Roman" w:cs="Times New Roman"/>
        </w:rPr>
        <w:t xml:space="preserve"> mL round-bottom flask equipped with a magnetic stir bar.</w:t>
      </w:r>
    </w:p>
    <w:p w14:paraId="333B125F" w14:textId="77777777" w:rsidR="005314EC" w:rsidRPr="005314EC" w:rsidRDefault="005314EC" w:rsidP="005314EC">
      <w:pPr>
        <w:pStyle w:val="ListParagraph"/>
        <w:rPr>
          <w:rFonts w:ascii="Times New Roman" w:hAnsi="Times New Roman" w:cs="Times New Roman"/>
        </w:rPr>
      </w:pPr>
    </w:p>
    <w:p w14:paraId="65C1D142" w14:textId="2354955B" w:rsidR="00E90F55" w:rsidRDefault="007A7462" w:rsidP="00962C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Connect the reaction flask to an oxygen tank and a bubbler.</w:t>
      </w:r>
    </w:p>
    <w:p w14:paraId="7C3CA584" w14:textId="77777777" w:rsidR="005314EC" w:rsidRPr="005314EC" w:rsidRDefault="005314EC" w:rsidP="005314EC">
      <w:pPr>
        <w:rPr>
          <w:rFonts w:ascii="Times New Roman" w:hAnsi="Times New Roman" w:cs="Times New Roman"/>
        </w:rPr>
      </w:pPr>
    </w:p>
    <w:p w14:paraId="1ED9C483" w14:textId="3A308E4A" w:rsidR="007A7462" w:rsidRDefault="007A7462" w:rsidP="00962C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Turn on the flow of oxygen.</w:t>
      </w:r>
    </w:p>
    <w:p w14:paraId="2FB65F0B" w14:textId="77777777" w:rsidR="005314EC" w:rsidRPr="005314EC" w:rsidRDefault="005314EC" w:rsidP="005314EC">
      <w:pPr>
        <w:rPr>
          <w:rFonts w:ascii="Times New Roman" w:hAnsi="Times New Roman" w:cs="Times New Roman"/>
        </w:rPr>
      </w:pPr>
    </w:p>
    <w:p w14:paraId="7EF28DA2" w14:textId="7D2AE4F6" w:rsidR="007A7462" w:rsidRDefault="007A7462" w:rsidP="00962C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Cool the reaction mixture with a dry ice/acetone bath. </w:t>
      </w:r>
    </w:p>
    <w:p w14:paraId="54E5B434" w14:textId="77777777" w:rsidR="005314EC" w:rsidRPr="005314EC" w:rsidRDefault="005314EC" w:rsidP="005314EC">
      <w:pPr>
        <w:rPr>
          <w:rFonts w:ascii="Times New Roman" w:hAnsi="Times New Roman" w:cs="Times New Roman"/>
        </w:rPr>
      </w:pPr>
    </w:p>
    <w:p w14:paraId="73CF9242" w14:textId="381B195D" w:rsidR="007A7462" w:rsidRDefault="007A7462" w:rsidP="00962C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Switch on the ozone generator</w:t>
      </w:r>
      <w:ins w:id="24" w:author="Zhiwei Chen" w:date="2016-08-09T18:49:00Z">
        <w:r w:rsidR="00B50FCD">
          <w:rPr>
            <w:rFonts w:ascii="Times New Roman" w:hAnsi="Times New Roman" w:cs="Times New Roman"/>
          </w:rPr>
          <w:t>, which converts the oxygen from the tank to ozone that goes into the reaction flask.</w:t>
        </w:r>
      </w:ins>
      <w:r>
        <w:rPr>
          <w:rFonts w:ascii="Times New Roman" w:hAnsi="Times New Roman" w:cs="Times New Roman"/>
        </w:rPr>
        <w:t xml:space="preserve"> </w:t>
      </w:r>
      <w:ins w:id="25" w:author="Zhiwei Chen" w:date="2016-08-09T18:51:00Z">
        <w:r w:rsidR="00B50FCD">
          <w:rPr>
            <w:rFonts w:ascii="Times New Roman" w:hAnsi="Times New Roman" w:cs="Times New Roman"/>
          </w:rPr>
          <w:t xml:space="preserve">The generator will be between the oxygen tank and the reaction flask. </w:t>
        </w:r>
      </w:ins>
      <w:ins w:id="26" w:author="Zhiwei Chen" w:date="2016-08-09T18:50:00Z">
        <w:r w:rsidR="00B50FCD">
          <w:rPr>
            <w:rFonts w:ascii="Times New Roman" w:hAnsi="Times New Roman" w:cs="Times New Roman"/>
          </w:rPr>
          <w:t>A</w:t>
        </w:r>
      </w:ins>
      <w:del w:id="27" w:author="Zhiwei Chen" w:date="2016-08-09T18:50:00Z">
        <w:r w:rsidDel="00B50FCD">
          <w:rPr>
            <w:rFonts w:ascii="Times New Roman" w:hAnsi="Times New Roman" w:cs="Times New Roman"/>
          </w:rPr>
          <w:delText>and a</w:delText>
        </w:r>
      </w:del>
      <w:r>
        <w:rPr>
          <w:rFonts w:ascii="Times New Roman" w:hAnsi="Times New Roman" w:cs="Times New Roman"/>
        </w:rPr>
        <w:t>llow the reaction mixture to stir until the red color changes to purple/blue.</w:t>
      </w:r>
    </w:p>
    <w:p w14:paraId="4F620DA7" w14:textId="77777777" w:rsidR="005314EC" w:rsidRPr="005314EC" w:rsidRDefault="005314EC" w:rsidP="005314EC">
      <w:pPr>
        <w:rPr>
          <w:rFonts w:ascii="Times New Roman" w:hAnsi="Times New Roman" w:cs="Times New Roman"/>
        </w:rPr>
      </w:pPr>
    </w:p>
    <w:p w14:paraId="719E9C4A" w14:textId="4A899B85" w:rsidR="007A7462" w:rsidRDefault="007A7462" w:rsidP="00962C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Turn off the ozone generator, and allow oxygen to purge the reaction mixture of ozone for 5 min</w:t>
      </w:r>
      <w:del w:id="28" w:author="Zhiwei Chen" w:date="2016-08-09T18:07:00Z">
        <w:r w:rsidR="00594170" w:rsidDel="004B2727">
          <w:rPr>
            <w:rFonts w:ascii="Times New Roman" w:hAnsi="Times New Roman" w:cs="Times New Roman"/>
          </w:rPr>
          <w:delText>utes</w:delText>
        </w:r>
      </w:del>
      <w:r>
        <w:rPr>
          <w:rFonts w:ascii="Times New Roman" w:hAnsi="Times New Roman" w:cs="Times New Roman"/>
        </w:rPr>
        <w:t>.</w:t>
      </w:r>
    </w:p>
    <w:p w14:paraId="5E575D1C" w14:textId="77777777" w:rsidR="005314EC" w:rsidRPr="005314EC" w:rsidRDefault="005314EC" w:rsidP="005314EC">
      <w:pPr>
        <w:rPr>
          <w:rFonts w:ascii="Times New Roman" w:hAnsi="Times New Roman" w:cs="Times New Roman"/>
        </w:rPr>
      </w:pPr>
    </w:p>
    <w:p w14:paraId="01AAE935" w14:textId="45EB1681" w:rsidR="007A7462" w:rsidRDefault="007A7462" w:rsidP="00962C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Remove the cooling bath and add </w:t>
      </w:r>
      <w:r w:rsidR="00594170">
        <w:rPr>
          <w:rFonts w:ascii="Times New Roman" w:hAnsi="Times New Roman" w:cs="Times New Roman"/>
        </w:rPr>
        <w:t>0.2 mL of dimethyl sulfide.</w:t>
      </w:r>
    </w:p>
    <w:p w14:paraId="4543679F" w14:textId="197804ED" w:rsidR="00594170" w:rsidRDefault="00D1258F" w:rsidP="00962C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594170">
        <w:rPr>
          <w:rFonts w:ascii="Times New Roman" w:hAnsi="Times New Roman" w:cs="Times New Roman"/>
        </w:rPr>
        <w:t xml:space="preserve">tir </w:t>
      </w:r>
      <w:r>
        <w:rPr>
          <w:rFonts w:ascii="Times New Roman" w:hAnsi="Times New Roman" w:cs="Times New Roman"/>
        </w:rPr>
        <w:t xml:space="preserve">the reaction mixture </w:t>
      </w:r>
      <w:r w:rsidR="00594170">
        <w:rPr>
          <w:rFonts w:ascii="Times New Roman" w:hAnsi="Times New Roman" w:cs="Times New Roman"/>
        </w:rPr>
        <w:t>while warming to room temperature for 1 h</w:t>
      </w:r>
      <w:del w:id="29" w:author="Zhiwei Chen" w:date="2016-08-09T18:07:00Z">
        <w:r w:rsidR="00594170" w:rsidDel="004B2727">
          <w:rPr>
            <w:rFonts w:ascii="Times New Roman" w:hAnsi="Times New Roman" w:cs="Times New Roman"/>
          </w:rPr>
          <w:delText>our</w:delText>
        </w:r>
      </w:del>
      <w:r w:rsidR="00594170">
        <w:rPr>
          <w:rFonts w:ascii="Times New Roman" w:hAnsi="Times New Roman" w:cs="Times New Roman"/>
        </w:rPr>
        <w:t>.</w:t>
      </w:r>
    </w:p>
    <w:p w14:paraId="3CB82B32" w14:textId="77777777" w:rsidR="005314EC" w:rsidRPr="005314EC" w:rsidRDefault="005314EC" w:rsidP="005314EC">
      <w:pPr>
        <w:rPr>
          <w:rFonts w:ascii="Times New Roman" w:hAnsi="Times New Roman" w:cs="Times New Roman"/>
        </w:rPr>
      </w:pPr>
    </w:p>
    <w:p w14:paraId="6FB54768" w14:textId="2011990D" w:rsidR="00D1258F" w:rsidRDefault="00D1258F" w:rsidP="00962C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Remove the solvent by rotary evaporation</w:t>
      </w:r>
      <w:ins w:id="30" w:author="Zhiwei Chen" w:date="2016-08-09T18:12:00Z">
        <w:r w:rsidR="004B2727">
          <w:rPr>
            <w:rFonts w:ascii="Times New Roman" w:hAnsi="Times New Roman" w:cs="Times New Roman"/>
          </w:rPr>
          <w:t xml:space="preserve">. </w:t>
        </w:r>
      </w:ins>
      <w:ins w:id="31" w:author="Zhiwei Chen" w:date="2016-08-09T18:43:00Z">
        <w:r w:rsidR="00B50FCD">
          <w:rPr>
            <w:rFonts w:ascii="Times New Roman" w:hAnsi="Times New Roman" w:cs="Times New Roman"/>
          </w:rPr>
          <w:t xml:space="preserve">Make a silica plug by placing silica gel into a </w:t>
        </w:r>
        <w:proofErr w:type="spellStart"/>
        <w:r w:rsidR="00B50FCD">
          <w:rPr>
            <w:rFonts w:ascii="Times New Roman" w:hAnsi="Times New Roman" w:cs="Times New Roman"/>
          </w:rPr>
          <w:t>B</w:t>
        </w:r>
      </w:ins>
      <w:ins w:id="32" w:author="Zhiwei Chen" w:date="2016-08-09T18:45:00Z">
        <w:r w:rsidR="00B50FCD">
          <w:rPr>
            <w:rFonts w:ascii="Times New Roman" w:hAnsi="Times New Roman" w:cs="Times New Roman"/>
          </w:rPr>
          <w:t>üchner</w:t>
        </w:r>
        <w:proofErr w:type="spellEnd"/>
        <w:r w:rsidR="00B50FCD">
          <w:rPr>
            <w:rFonts w:ascii="Times New Roman" w:hAnsi="Times New Roman" w:cs="Times New Roman"/>
          </w:rPr>
          <w:t xml:space="preserve"> funnel. Dissolve the residue in </w:t>
        </w:r>
      </w:ins>
      <w:del w:id="33" w:author="Zhiwei Chen" w:date="2016-08-09T18:12:00Z">
        <w:r w:rsidDel="004B2727">
          <w:rPr>
            <w:rFonts w:ascii="Times New Roman" w:hAnsi="Times New Roman" w:cs="Times New Roman"/>
          </w:rPr>
          <w:delText xml:space="preserve"> </w:delText>
        </w:r>
      </w:del>
      <w:del w:id="34" w:author="Zhiwei Chen" w:date="2016-08-09T18:46:00Z">
        <w:r w:rsidDel="00B50FCD">
          <w:rPr>
            <w:rFonts w:ascii="Times New Roman" w:hAnsi="Times New Roman" w:cs="Times New Roman"/>
          </w:rPr>
          <w:delText xml:space="preserve">and filter </w:delText>
        </w:r>
        <w:r w:rsidR="00BD2A72" w:rsidDel="00B50FCD">
          <w:rPr>
            <w:rFonts w:ascii="Times New Roman" w:hAnsi="Times New Roman" w:cs="Times New Roman"/>
          </w:rPr>
          <w:delText xml:space="preserve">the residue </w:delText>
        </w:r>
        <w:r w:rsidDel="00B50FCD">
          <w:rPr>
            <w:rFonts w:ascii="Times New Roman" w:hAnsi="Times New Roman" w:cs="Times New Roman"/>
          </w:rPr>
          <w:delText>through a silica plug (</w:delText>
        </w:r>
      </w:del>
      <w:r>
        <w:rPr>
          <w:rFonts w:ascii="Times New Roman" w:hAnsi="Times New Roman" w:cs="Times New Roman"/>
        </w:rPr>
        <w:t xml:space="preserve">10% ethyl acetate </w:t>
      </w:r>
      <w:r w:rsidR="007F60D2">
        <w:rPr>
          <w:rFonts w:ascii="Times New Roman" w:hAnsi="Times New Roman" w:cs="Times New Roman"/>
        </w:rPr>
        <w:t>in hexanes</w:t>
      </w:r>
      <w:ins w:id="35" w:author="Zhiwei Chen" w:date="2016-08-09T18:46:00Z">
        <w:r w:rsidR="00B50FCD">
          <w:rPr>
            <w:rFonts w:ascii="Times New Roman" w:hAnsi="Times New Roman" w:cs="Times New Roman"/>
          </w:rPr>
          <w:t xml:space="preserve"> and pass the solution through the silica plug </w:t>
        </w:r>
      </w:ins>
      <w:ins w:id="36" w:author="Zhiwei Chen" w:date="2016-08-09T18:47:00Z">
        <w:r w:rsidR="00B50FCD">
          <w:rPr>
            <w:rFonts w:ascii="Times New Roman" w:hAnsi="Times New Roman" w:cs="Times New Roman"/>
          </w:rPr>
          <w:t xml:space="preserve">under vacuum </w:t>
        </w:r>
      </w:ins>
      <w:ins w:id="37" w:author="Zhiwei Chen" w:date="2016-08-09T18:46:00Z">
        <w:r w:rsidR="00B50FCD">
          <w:rPr>
            <w:rFonts w:ascii="Times New Roman" w:hAnsi="Times New Roman" w:cs="Times New Roman"/>
          </w:rPr>
          <w:t>to remove impurities. Wash the silica plug</w:t>
        </w:r>
      </w:ins>
      <w:ins w:id="38" w:author="Zhiwei Chen" w:date="2016-08-09T18:47:00Z">
        <w:r w:rsidR="00B50FCD">
          <w:rPr>
            <w:rFonts w:ascii="Times New Roman" w:hAnsi="Times New Roman" w:cs="Times New Roman"/>
          </w:rPr>
          <w:t xml:space="preserve"> 2 more times with </w:t>
        </w:r>
      </w:ins>
      <w:ins w:id="39" w:author="Zhiwei Chen" w:date="2016-08-09T18:48:00Z">
        <w:r w:rsidR="00B50FCD">
          <w:rPr>
            <w:rFonts w:ascii="Times New Roman" w:hAnsi="Times New Roman" w:cs="Times New Roman"/>
          </w:rPr>
          <w:t>10% ethyl acetate in hexanes. Collect the filtrate and remove</w:t>
        </w:r>
      </w:ins>
      <w:ins w:id="40" w:author="Zhiwei Chen" w:date="2016-08-09T18:46:00Z">
        <w:r w:rsidR="00B50FCD">
          <w:rPr>
            <w:rFonts w:ascii="Times New Roman" w:hAnsi="Times New Roman" w:cs="Times New Roman"/>
          </w:rPr>
          <w:t xml:space="preserve"> </w:t>
        </w:r>
      </w:ins>
      <w:ins w:id="41" w:author="Zhiwei Chen" w:date="2016-08-09T18:48:00Z">
        <w:r w:rsidR="00B50FCD">
          <w:rPr>
            <w:rFonts w:ascii="Times New Roman" w:hAnsi="Times New Roman" w:cs="Times New Roman"/>
          </w:rPr>
          <w:t>the solvent by rotary evaporation</w:t>
        </w:r>
      </w:ins>
      <w:del w:id="42" w:author="Zhiwei Chen" w:date="2016-08-09T18:46:00Z">
        <w:r w:rsidR="007F60D2" w:rsidDel="00B50FCD">
          <w:rPr>
            <w:rFonts w:ascii="Times New Roman" w:hAnsi="Times New Roman" w:cs="Times New Roman"/>
          </w:rPr>
          <w:delText>)</w:delText>
        </w:r>
      </w:del>
      <w:r w:rsidR="007F60D2">
        <w:rPr>
          <w:rFonts w:ascii="Times New Roman" w:hAnsi="Times New Roman" w:cs="Times New Roman"/>
        </w:rPr>
        <w:t xml:space="preserve"> to obtain vanillin as a white solid. </w:t>
      </w:r>
      <w:del w:id="43" w:author="Zhiwei Chen" w:date="2016-08-09T18:10:00Z">
        <w:r w:rsidDel="004B2727">
          <w:rPr>
            <w:rFonts w:ascii="Times New Roman" w:hAnsi="Times New Roman" w:cs="Times New Roman"/>
          </w:rPr>
          <w:delText xml:space="preserve"> </w:delText>
        </w:r>
      </w:del>
    </w:p>
    <w:p w14:paraId="168BDBE1" w14:textId="77777777" w:rsidR="005314EC" w:rsidRPr="005314EC" w:rsidRDefault="005314EC" w:rsidP="005314EC">
      <w:pPr>
        <w:rPr>
          <w:rFonts w:ascii="Times New Roman" w:hAnsi="Times New Roman" w:cs="Times New Roman"/>
        </w:rPr>
      </w:pPr>
    </w:p>
    <w:p w14:paraId="5F11A6B3" w14:textId="764C8508" w:rsidR="006334F2" w:rsidRDefault="006334F2" w:rsidP="00962C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Calculate the percent yield of vanillin obtained and establish its purity and identity by melting point and </w:t>
      </w: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H NMR. </w:t>
      </w:r>
    </w:p>
    <w:p w14:paraId="23311907" w14:textId="77777777" w:rsidR="006334F2" w:rsidRDefault="006334F2" w:rsidP="006334F2">
      <w:pPr>
        <w:rPr>
          <w:rFonts w:ascii="Times New Roman" w:hAnsi="Times New Roman" w:cs="Times New Roman"/>
        </w:rPr>
      </w:pPr>
    </w:p>
    <w:p w14:paraId="6505BE72" w14:textId="77777777" w:rsidR="006334F2" w:rsidRPr="006334F2" w:rsidRDefault="006334F2" w:rsidP="006334F2">
      <w:pPr>
        <w:rPr>
          <w:rFonts w:ascii="Times New Roman" w:hAnsi="Times New Roman" w:cs="Times New Roman"/>
        </w:rPr>
      </w:pPr>
    </w:p>
    <w:p w14:paraId="36D150F4" w14:textId="77777777" w:rsidR="00D1258F" w:rsidRDefault="00D1258F" w:rsidP="00D1258F">
      <w:pPr>
        <w:pStyle w:val="ListParagraph"/>
        <w:rPr>
          <w:rFonts w:ascii="Times New Roman" w:hAnsi="Times New Roman" w:cs="Times New Roman"/>
        </w:rPr>
      </w:pPr>
    </w:p>
    <w:p w14:paraId="43228068" w14:textId="2D7D077A" w:rsidR="00C9537B" w:rsidRDefault="00C9537B" w:rsidP="00962CBF">
      <w:pPr>
        <w:rPr>
          <w:rFonts w:ascii="Times New Roman" w:hAnsi="Times New Roman" w:cs="Times New Roman"/>
          <w:sz w:val="28"/>
        </w:rPr>
      </w:pPr>
      <w:r w:rsidRPr="005A61DA">
        <w:rPr>
          <w:rFonts w:ascii="Times New Roman" w:hAnsi="Times New Roman" w:cs="Times New Roman"/>
          <w:b/>
          <w:sz w:val="28"/>
        </w:rPr>
        <w:t>Representative Results</w:t>
      </w:r>
      <w:r w:rsidRPr="00962CBF">
        <w:rPr>
          <w:rFonts w:ascii="Times New Roman" w:hAnsi="Times New Roman" w:cs="Times New Roman"/>
          <w:sz w:val="28"/>
        </w:rPr>
        <w:t>:</w:t>
      </w:r>
      <w:r w:rsidR="00767BDD">
        <w:rPr>
          <w:rFonts w:ascii="Times New Roman" w:hAnsi="Times New Roman" w:cs="Times New Roman"/>
          <w:sz w:val="28"/>
        </w:rPr>
        <w:t xml:space="preserve"> </w:t>
      </w:r>
    </w:p>
    <w:p w14:paraId="13EF2F56" w14:textId="77777777" w:rsidR="00767BDD" w:rsidRDefault="00767BDD" w:rsidP="00A541BE">
      <w:pPr>
        <w:jc w:val="both"/>
        <w:rPr>
          <w:rFonts w:ascii="Times New Roman" w:hAnsi="Times New Roman" w:cs="Times New Roman"/>
          <w:sz w:val="28"/>
        </w:rPr>
      </w:pPr>
    </w:p>
    <w:p w14:paraId="709870ED" w14:textId="155BABF1" w:rsidR="006334F2" w:rsidRPr="00E376D5" w:rsidRDefault="006334F2" w:rsidP="00A541BE">
      <w:pPr>
        <w:jc w:val="both"/>
        <w:rPr>
          <w:rFonts w:ascii="Times New Roman" w:hAnsi="Times New Roman" w:cs="Times New Roman"/>
        </w:rPr>
      </w:pPr>
      <w:r w:rsidRPr="00E376D5">
        <w:rPr>
          <w:rFonts w:ascii="Times New Roman" w:hAnsi="Times New Roman" w:cs="Times New Roman"/>
        </w:rPr>
        <w:t xml:space="preserve">Vanillin was obtained as a white solid (150 mg, 76% yield); </w:t>
      </w:r>
      <w:proofErr w:type="spellStart"/>
      <w:r w:rsidRPr="00E376D5">
        <w:rPr>
          <w:rFonts w:ascii="Times New Roman" w:hAnsi="Times New Roman" w:cs="Times New Roman"/>
        </w:rPr>
        <w:t>m.</w:t>
      </w:r>
      <w:del w:id="44" w:author="Zhiwei Chen" w:date="2016-08-09T18:08:00Z">
        <w:r w:rsidRPr="00E376D5" w:rsidDel="004B2727">
          <w:rPr>
            <w:rFonts w:ascii="Times New Roman" w:hAnsi="Times New Roman" w:cs="Times New Roman"/>
          </w:rPr>
          <w:delText xml:space="preserve"> </w:delText>
        </w:r>
      </w:del>
      <w:r w:rsidRPr="00E376D5">
        <w:rPr>
          <w:rFonts w:ascii="Times New Roman" w:hAnsi="Times New Roman" w:cs="Times New Roman"/>
        </w:rPr>
        <w:t>p</w:t>
      </w:r>
      <w:proofErr w:type="spellEnd"/>
      <w:r w:rsidRPr="00E376D5">
        <w:rPr>
          <w:rFonts w:ascii="Times New Roman" w:hAnsi="Times New Roman" w:cs="Times New Roman"/>
        </w:rPr>
        <w:t xml:space="preserve">. 76 – 79 °C; </w:t>
      </w:r>
      <w:r w:rsidR="00E376D5" w:rsidRPr="00E376D5">
        <w:rPr>
          <w:rFonts w:ascii="Times New Roman" w:hAnsi="Times New Roman" w:cs="Times New Roman"/>
          <w:szCs w:val="21"/>
          <w:vertAlign w:val="superscript"/>
        </w:rPr>
        <w:t>1</w:t>
      </w:r>
      <w:r w:rsidR="00E376D5" w:rsidRPr="00E376D5">
        <w:rPr>
          <w:rFonts w:ascii="Times New Roman" w:hAnsi="Times New Roman" w:cs="Times New Roman"/>
          <w:szCs w:val="21"/>
        </w:rPr>
        <w:t>H NMR (400 MHz, CDCl</w:t>
      </w:r>
      <w:r w:rsidR="00E376D5" w:rsidRPr="00E376D5">
        <w:rPr>
          <w:rFonts w:ascii="Times New Roman" w:hAnsi="Times New Roman" w:cs="Times New Roman"/>
          <w:szCs w:val="21"/>
          <w:vertAlign w:val="subscript"/>
        </w:rPr>
        <w:t>3</w:t>
      </w:r>
      <w:r w:rsidR="00E376D5" w:rsidRPr="00E376D5">
        <w:rPr>
          <w:rFonts w:ascii="Times New Roman" w:hAnsi="Times New Roman" w:cs="Times New Roman"/>
          <w:szCs w:val="21"/>
        </w:rPr>
        <w:t xml:space="preserve">) </w:t>
      </w:r>
      <w:r w:rsidR="00E376D5" w:rsidRPr="00E376D5">
        <w:rPr>
          <w:rFonts w:ascii="Symbol" w:hAnsi="Symbol" w:cs="Times New Roman"/>
          <w:i/>
          <w:iCs/>
          <w:szCs w:val="21"/>
        </w:rPr>
        <w:t></w:t>
      </w:r>
      <w:r w:rsidR="00E376D5" w:rsidRPr="00E376D5">
        <w:rPr>
          <w:rFonts w:ascii="Symbol" w:hAnsi="Symbol" w:cs="Times New Roman"/>
          <w:iCs/>
          <w:szCs w:val="21"/>
        </w:rPr>
        <w:t></w:t>
      </w:r>
      <w:r w:rsidR="00E376D5" w:rsidRPr="00E376D5">
        <w:rPr>
          <w:rFonts w:ascii="Times New Roman" w:hAnsi="Times New Roman" w:cs="Times New Roman"/>
          <w:iCs/>
          <w:szCs w:val="21"/>
        </w:rPr>
        <w:t></w:t>
      </w:r>
      <w:r w:rsidR="00E376D5" w:rsidRPr="00E376D5">
        <w:rPr>
          <w:rFonts w:ascii="Times New Roman" w:hAnsi="Times New Roman" w:cs="Times New Roman"/>
          <w:szCs w:val="21"/>
        </w:rPr>
        <w:t>9.82 (</w:t>
      </w:r>
      <w:proofErr w:type="spellStart"/>
      <w:r w:rsidR="00E376D5" w:rsidRPr="00E376D5">
        <w:rPr>
          <w:rFonts w:ascii="Times New Roman" w:hAnsi="Times New Roman" w:cs="Times New Roman"/>
          <w:szCs w:val="21"/>
        </w:rPr>
        <w:t>br</w:t>
      </w:r>
      <w:proofErr w:type="spellEnd"/>
      <w:r w:rsidR="00E376D5" w:rsidRPr="00E376D5">
        <w:rPr>
          <w:rFonts w:ascii="Times New Roman" w:hAnsi="Times New Roman" w:cs="Times New Roman"/>
          <w:szCs w:val="21"/>
        </w:rPr>
        <w:t xml:space="preserve"> s, 1H), 7.43–7.41 (m, 2H), 7.04 (d, </w:t>
      </w:r>
      <w:r w:rsidR="00E376D5" w:rsidRPr="00E376D5">
        <w:rPr>
          <w:rFonts w:ascii="Times New Roman" w:hAnsi="Times New Roman" w:cs="Times New Roman"/>
          <w:i/>
          <w:szCs w:val="21"/>
        </w:rPr>
        <w:t>J</w:t>
      </w:r>
      <w:r w:rsidR="00E376D5" w:rsidRPr="00E376D5">
        <w:rPr>
          <w:rFonts w:ascii="Times New Roman" w:hAnsi="Times New Roman" w:cs="Times New Roman"/>
          <w:szCs w:val="21"/>
        </w:rPr>
        <w:t xml:space="preserve"> = 8.8 Hz, 1H), 6.30 (s, 1H), 3.96 (s, 3H);</w:t>
      </w:r>
    </w:p>
    <w:p w14:paraId="76589BB1" w14:textId="77777777" w:rsidR="00962CBF" w:rsidRDefault="00962CBF" w:rsidP="00962CBF">
      <w:pPr>
        <w:rPr>
          <w:rFonts w:ascii="Times New Roman" w:hAnsi="Times New Roman" w:cs="Times New Roman"/>
          <w:b/>
          <w:sz w:val="28"/>
          <w:szCs w:val="28"/>
        </w:rPr>
      </w:pPr>
    </w:p>
    <w:p w14:paraId="4059D08F" w14:textId="77777777" w:rsidR="00962CBF" w:rsidRDefault="00962CBF" w:rsidP="00962CBF">
      <w:pPr>
        <w:rPr>
          <w:rFonts w:ascii="Times New Roman" w:hAnsi="Times New Roman" w:cs="Times New Roman"/>
        </w:rPr>
      </w:pPr>
      <w:r w:rsidRPr="005A61DA">
        <w:rPr>
          <w:rFonts w:ascii="Times New Roman" w:hAnsi="Times New Roman" w:cs="Times New Roman"/>
          <w:b/>
          <w:sz w:val="28"/>
        </w:rPr>
        <w:t>Summary</w:t>
      </w:r>
      <w:r w:rsidRPr="005A61DA">
        <w:rPr>
          <w:rFonts w:ascii="Times New Roman" w:hAnsi="Times New Roman" w:cs="Times New Roman"/>
        </w:rPr>
        <w:t xml:space="preserve">: </w:t>
      </w:r>
    </w:p>
    <w:p w14:paraId="2B0C42E1" w14:textId="77777777" w:rsidR="001B720D" w:rsidRDefault="001B720D" w:rsidP="00962CBF">
      <w:pPr>
        <w:rPr>
          <w:rFonts w:ascii="Times New Roman" w:hAnsi="Times New Roman" w:cs="Times New Roman"/>
        </w:rPr>
      </w:pPr>
    </w:p>
    <w:p w14:paraId="106E7F71" w14:textId="5305CB8A" w:rsidR="001B720D" w:rsidRPr="005A61DA" w:rsidRDefault="001B720D" w:rsidP="000D4B2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this experiment, we have demonstrated </w:t>
      </w:r>
      <w:r w:rsidR="00931D05">
        <w:rPr>
          <w:rFonts w:ascii="Times New Roman" w:hAnsi="Times New Roman" w:cs="Times New Roman"/>
        </w:rPr>
        <w:t xml:space="preserve">the synthesis of vanillin from </w:t>
      </w:r>
      <w:proofErr w:type="spellStart"/>
      <w:r w:rsidR="00931D05">
        <w:rPr>
          <w:rFonts w:ascii="Times New Roman" w:hAnsi="Times New Roman" w:cs="Times New Roman"/>
        </w:rPr>
        <w:t>isoeugenol</w:t>
      </w:r>
      <w:proofErr w:type="spellEnd"/>
      <w:r w:rsidR="00931D05">
        <w:rPr>
          <w:rFonts w:ascii="Times New Roman" w:hAnsi="Times New Roman" w:cs="Times New Roman"/>
        </w:rPr>
        <w:t xml:space="preserve"> using the </w:t>
      </w:r>
      <w:proofErr w:type="spellStart"/>
      <w:r w:rsidR="00931D05">
        <w:rPr>
          <w:rFonts w:ascii="Times New Roman" w:hAnsi="Times New Roman" w:cs="Times New Roman"/>
        </w:rPr>
        <w:t>ozonolysis</w:t>
      </w:r>
      <w:proofErr w:type="spellEnd"/>
      <w:r w:rsidR="00931D05">
        <w:rPr>
          <w:rFonts w:ascii="Times New Roman" w:hAnsi="Times New Roman" w:cs="Times New Roman"/>
        </w:rPr>
        <w:t xml:space="preserve"> reaction. Also, the use of the ozone generated and performing a low temperature reaction was shown. </w:t>
      </w:r>
      <w:r>
        <w:rPr>
          <w:rFonts w:ascii="Times New Roman" w:hAnsi="Times New Roman" w:cs="Times New Roman"/>
        </w:rPr>
        <w:t xml:space="preserve"> </w:t>
      </w:r>
    </w:p>
    <w:p w14:paraId="1117FF40" w14:textId="77777777" w:rsidR="00962CBF" w:rsidRDefault="00962CBF" w:rsidP="00962CBF">
      <w:pPr>
        <w:rPr>
          <w:rFonts w:ascii="Times New Roman" w:hAnsi="Times New Roman" w:cs="Times New Roman"/>
          <w:b/>
          <w:sz w:val="28"/>
          <w:szCs w:val="28"/>
        </w:rPr>
      </w:pPr>
    </w:p>
    <w:p w14:paraId="60A7EBA0" w14:textId="5241920A" w:rsidR="00962CBF" w:rsidRDefault="00962CBF" w:rsidP="00962CBF">
      <w:pPr>
        <w:rPr>
          <w:rFonts w:ascii="Times New Roman" w:hAnsi="Times New Roman" w:cs="Times New Roman"/>
        </w:rPr>
      </w:pPr>
      <w:r w:rsidRPr="005A61DA">
        <w:rPr>
          <w:rFonts w:ascii="Times New Roman" w:hAnsi="Times New Roman" w:cs="Times New Roman"/>
          <w:b/>
          <w:sz w:val="28"/>
        </w:rPr>
        <w:t>Applications</w:t>
      </w:r>
    </w:p>
    <w:p w14:paraId="388C6160" w14:textId="77777777" w:rsidR="008C55BA" w:rsidRDefault="008C55BA" w:rsidP="000D4B22">
      <w:pPr>
        <w:jc w:val="both"/>
        <w:rPr>
          <w:rFonts w:ascii="Times New Roman" w:hAnsi="Times New Roman" w:cs="Times New Roman"/>
        </w:rPr>
      </w:pPr>
    </w:p>
    <w:p w14:paraId="7C806E3F" w14:textId="0A36F39B" w:rsidR="008C55BA" w:rsidRPr="005A61DA" w:rsidRDefault="00931D05" w:rsidP="000D4B22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Ozonolysis</w:t>
      </w:r>
      <w:proofErr w:type="spellEnd"/>
      <w:r>
        <w:rPr>
          <w:rFonts w:ascii="Times New Roman" w:hAnsi="Times New Roman" w:cs="Times New Roman"/>
        </w:rPr>
        <w:t xml:space="preserve"> is a useful reaction to prepare aldehydes, ketones, and carboxylic acids from alkenes. It has been applied in natural product synthesis and </w:t>
      </w:r>
      <w:r w:rsidR="00921FA2">
        <w:rPr>
          <w:rFonts w:ascii="Times New Roman" w:hAnsi="Times New Roman" w:cs="Times New Roman"/>
        </w:rPr>
        <w:t xml:space="preserve">industrial-scale preparation of pharmaceuticals. Artemisinin is a potent antimalarial agent and was one of the natural products recognized in the 2015 Nobel Prize in Medicine. </w:t>
      </w:r>
      <w:r w:rsidR="00B126FA">
        <w:rPr>
          <w:rFonts w:ascii="Times New Roman" w:hAnsi="Times New Roman" w:cs="Times New Roman"/>
        </w:rPr>
        <w:t>In a 10-step synthesis</w:t>
      </w:r>
      <w:r w:rsidR="00A40F15">
        <w:rPr>
          <w:rFonts w:ascii="Times New Roman" w:hAnsi="Times New Roman" w:cs="Times New Roman"/>
        </w:rPr>
        <w:t xml:space="preserve"> from (</w:t>
      </w:r>
      <w:r w:rsidR="00A40F15">
        <w:rPr>
          <w:rFonts w:ascii="Times New Roman" w:hAnsi="Times New Roman" w:cs="Times New Roman"/>
          <w:i/>
        </w:rPr>
        <w:t>R</w:t>
      </w:r>
      <w:r w:rsidR="00A40F15">
        <w:rPr>
          <w:rFonts w:ascii="Times New Roman" w:hAnsi="Times New Roman" w:cs="Times New Roman"/>
        </w:rPr>
        <w:t>)-(+)-</w:t>
      </w:r>
      <w:proofErr w:type="spellStart"/>
      <w:r w:rsidR="00A40F15">
        <w:rPr>
          <w:rFonts w:ascii="Times New Roman" w:hAnsi="Times New Roman" w:cs="Times New Roman"/>
        </w:rPr>
        <w:t>pulegone</w:t>
      </w:r>
      <w:proofErr w:type="spellEnd"/>
      <w:r w:rsidR="00B126FA">
        <w:rPr>
          <w:rFonts w:ascii="Times New Roman" w:hAnsi="Times New Roman" w:cs="Times New Roman"/>
        </w:rPr>
        <w:t xml:space="preserve">, </w:t>
      </w:r>
      <w:proofErr w:type="spellStart"/>
      <w:r w:rsidR="00B126FA">
        <w:rPr>
          <w:rFonts w:ascii="Times New Roman" w:hAnsi="Times New Roman" w:cs="Times New Roman"/>
        </w:rPr>
        <w:t>ozonolysis</w:t>
      </w:r>
      <w:proofErr w:type="spellEnd"/>
      <w:r w:rsidR="00B126FA">
        <w:rPr>
          <w:rFonts w:ascii="Times New Roman" w:hAnsi="Times New Roman" w:cs="Times New Roman"/>
        </w:rPr>
        <w:t xml:space="preserve"> was used in the last step to make the natural product</w:t>
      </w:r>
      <w:r w:rsidR="00881A78">
        <w:rPr>
          <w:rFonts w:ascii="Times New Roman" w:hAnsi="Times New Roman" w:cs="Times New Roman"/>
        </w:rPr>
        <w:t xml:space="preserve"> (</w:t>
      </w:r>
      <w:r w:rsidR="00881A78" w:rsidRPr="004B2727">
        <w:rPr>
          <w:rFonts w:ascii="Times New Roman" w:hAnsi="Times New Roman" w:cs="Times New Roman"/>
          <w:b/>
          <w:rPrChange w:id="45" w:author="Zhiwei Chen" w:date="2016-08-09T18:08:00Z">
            <w:rPr>
              <w:rFonts w:ascii="Times New Roman" w:hAnsi="Times New Roman" w:cs="Times New Roman"/>
            </w:rPr>
          </w:rPrChange>
        </w:rPr>
        <w:t>Figure 5</w:t>
      </w:r>
      <w:r w:rsidR="00881A78">
        <w:rPr>
          <w:rFonts w:ascii="Times New Roman" w:hAnsi="Times New Roman" w:cs="Times New Roman"/>
        </w:rPr>
        <w:t>)</w:t>
      </w:r>
      <w:r w:rsidR="00B126FA">
        <w:rPr>
          <w:rFonts w:ascii="Times New Roman" w:hAnsi="Times New Roman" w:cs="Times New Roman"/>
        </w:rPr>
        <w:t xml:space="preserve">. </w:t>
      </w:r>
      <w:proofErr w:type="spellStart"/>
      <w:r w:rsidR="00B126FA">
        <w:rPr>
          <w:rFonts w:ascii="Times New Roman" w:hAnsi="Times New Roman" w:cs="Times New Roman"/>
        </w:rPr>
        <w:t>Ceftibuten</w:t>
      </w:r>
      <w:proofErr w:type="spellEnd"/>
      <w:r w:rsidR="00B126FA">
        <w:rPr>
          <w:rFonts w:ascii="Times New Roman" w:hAnsi="Times New Roman" w:cs="Times New Roman"/>
        </w:rPr>
        <w:t xml:space="preserve"> and </w:t>
      </w:r>
      <w:proofErr w:type="spellStart"/>
      <w:r w:rsidR="00B126FA">
        <w:rPr>
          <w:rFonts w:ascii="Times New Roman" w:hAnsi="Times New Roman" w:cs="Times New Roman"/>
        </w:rPr>
        <w:t>cefaclor</w:t>
      </w:r>
      <w:proofErr w:type="spellEnd"/>
      <w:r w:rsidR="00B126FA">
        <w:rPr>
          <w:rFonts w:ascii="Times New Roman" w:hAnsi="Times New Roman" w:cs="Times New Roman"/>
        </w:rPr>
        <w:t xml:space="preserve"> are cephalosporin </w:t>
      </w:r>
      <w:r w:rsidR="00DA70ED">
        <w:rPr>
          <w:rFonts w:ascii="Times New Roman" w:hAnsi="Times New Roman" w:cs="Times New Roman"/>
        </w:rPr>
        <w:t>antibiotics</w:t>
      </w:r>
      <w:r w:rsidR="00B126FA">
        <w:rPr>
          <w:rFonts w:ascii="Times New Roman" w:hAnsi="Times New Roman" w:cs="Times New Roman"/>
        </w:rPr>
        <w:t xml:space="preserve"> produced on industrial scale. One commercial route uses </w:t>
      </w:r>
      <w:proofErr w:type="spellStart"/>
      <w:r w:rsidR="00B126FA">
        <w:rPr>
          <w:rFonts w:ascii="Times New Roman" w:hAnsi="Times New Roman" w:cs="Times New Roman"/>
        </w:rPr>
        <w:t>ozonolysis</w:t>
      </w:r>
      <w:proofErr w:type="spellEnd"/>
      <w:r w:rsidR="00B126FA">
        <w:rPr>
          <w:rFonts w:ascii="Times New Roman" w:hAnsi="Times New Roman" w:cs="Times New Roman"/>
        </w:rPr>
        <w:t xml:space="preserve"> to access a common key intermediate, which can be elaborated to both compounds</w:t>
      </w:r>
      <w:r w:rsidR="00881A78">
        <w:rPr>
          <w:rFonts w:ascii="Times New Roman" w:hAnsi="Times New Roman" w:cs="Times New Roman"/>
        </w:rPr>
        <w:t xml:space="preserve"> (</w:t>
      </w:r>
      <w:r w:rsidR="00881A78" w:rsidRPr="004B2727">
        <w:rPr>
          <w:rFonts w:ascii="Times New Roman" w:hAnsi="Times New Roman" w:cs="Times New Roman"/>
          <w:b/>
          <w:rPrChange w:id="46" w:author="Zhiwei Chen" w:date="2016-08-09T18:08:00Z">
            <w:rPr>
              <w:rFonts w:ascii="Times New Roman" w:hAnsi="Times New Roman" w:cs="Times New Roman"/>
            </w:rPr>
          </w:rPrChange>
        </w:rPr>
        <w:t>Figure 6</w:t>
      </w:r>
      <w:r w:rsidR="00881A78">
        <w:rPr>
          <w:rFonts w:ascii="Times New Roman" w:hAnsi="Times New Roman" w:cs="Times New Roman"/>
        </w:rPr>
        <w:t>)</w:t>
      </w:r>
      <w:r w:rsidR="00B126FA">
        <w:rPr>
          <w:rFonts w:ascii="Times New Roman" w:hAnsi="Times New Roman" w:cs="Times New Roman"/>
        </w:rPr>
        <w:t xml:space="preserve">.  </w:t>
      </w:r>
    </w:p>
    <w:p w14:paraId="2442F0FA" w14:textId="77777777" w:rsidR="00962CBF" w:rsidRDefault="00962CBF" w:rsidP="00962CBF">
      <w:pPr>
        <w:rPr>
          <w:rFonts w:ascii="Times New Roman" w:hAnsi="Times New Roman" w:cs="Times New Roman"/>
          <w:b/>
          <w:sz w:val="28"/>
          <w:szCs w:val="28"/>
        </w:rPr>
      </w:pPr>
    </w:p>
    <w:p w14:paraId="37236A8E" w14:textId="77777777" w:rsidR="00962CBF" w:rsidRPr="005A61DA" w:rsidRDefault="00962CBF" w:rsidP="00962CBF">
      <w:pPr>
        <w:rPr>
          <w:rFonts w:ascii="Times New Roman" w:hAnsi="Times New Roman" w:cs="Times New Roman"/>
          <w:b/>
          <w:sz w:val="28"/>
          <w:szCs w:val="28"/>
        </w:rPr>
      </w:pPr>
      <w:r w:rsidRPr="005A61DA">
        <w:rPr>
          <w:rFonts w:ascii="Times New Roman" w:hAnsi="Times New Roman" w:cs="Times New Roman"/>
          <w:b/>
          <w:sz w:val="28"/>
          <w:szCs w:val="28"/>
        </w:rPr>
        <w:t>Legend:</w:t>
      </w:r>
    </w:p>
    <w:p w14:paraId="64BBAB37" w14:textId="77777777" w:rsidR="00962CBF" w:rsidRDefault="00962CBF" w:rsidP="00962CBF">
      <w:pPr>
        <w:rPr>
          <w:rFonts w:ascii="Times New Roman" w:hAnsi="Times New Roman" w:cs="Times New Roman"/>
          <w:b/>
          <w:sz w:val="28"/>
          <w:szCs w:val="28"/>
        </w:rPr>
      </w:pPr>
    </w:p>
    <w:p w14:paraId="7F6B668F" w14:textId="62D15393" w:rsidR="00682576" w:rsidRPr="004B2727" w:rsidRDefault="00682576" w:rsidP="00962CBF">
      <w:pPr>
        <w:rPr>
          <w:rFonts w:ascii="Times New Roman" w:hAnsi="Times New Roman" w:cs="Times New Roman"/>
          <w:b/>
          <w:rPrChange w:id="47" w:author="Zhiwei Chen" w:date="2016-08-09T18:08:00Z">
            <w:rPr>
              <w:rFonts w:ascii="Times New Roman" w:hAnsi="Times New Roman" w:cs="Times New Roman"/>
            </w:rPr>
          </w:rPrChange>
        </w:rPr>
      </w:pPr>
      <w:proofErr w:type="gramStart"/>
      <w:r w:rsidRPr="004B2727">
        <w:rPr>
          <w:rFonts w:ascii="Times New Roman" w:hAnsi="Times New Roman" w:cs="Times New Roman"/>
          <w:b/>
          <w:rPrChange w:id="48" w:author="Zhiwei Chen" w:date="2016-08-09T18:08:00Z">
            <w:rPr>
              <w:rFonts w:ascii="Times New Roman" w:hAnsi="Times New Roman" w:cs="Times New Roman"/>
            </w:rPr>
          </w:rPrChange>
        </w:rPr>
        <w:t>Figure 1</w:t>
      </w:r>
      <w:ins w:id="49" w:author="Zhiwei Chen" w:date="2016-08-09T18:08:00Z">
        <w:r w:rsidR="004B2727">
          <w:rPr>
            <w:rFonts w:ascii="Times New Roman" w:hAnsi="Times New Roman" w:cs="Times New Roman"/>
            <w:b/>
          </w:rPr>
          <w:t>.</w:t>
        </w:r>
      </w:ins>
      <w:proofErr w:type="gramEnd"/>
      <w:del w:id="50" w:author="Zhiwei Chen" w:date="2016-08-09T18:08:00Z">
        <w:r w:rsidRPr="004B2727" w:rsidDel="004B2727">
          <w:rPr>
            <w:rFonts w:ascii="Times New Roman" w:hAnsi="Times New Roman" w:cs="Times New Roman"/>
            <w:b/>
            <w:rPrChange w:id="51" w:author="Zhiwei Chen" w:date="2016-08-09T18:08:00Z">
              <w:rPr>
                <w:rFonts w:ascii="Times New Roman" w:hAnsi="Times New Roman" w:cs="Times New Roman"/>
              </w:rPr>
            </w:rPrChange>
          </w:rPr>
          <w:delText>:</w:delText>
        </w:r>
      </w:del>
      <w:r w:rsidRPr="004B2727">
        <w:rPr>
          <w:rFonts w:ascii="Times New Roman" w:hAnsi="Times New Roman" w:cs="Times New Roman"/>
          <w:b/>
          <w:rPrChange w:id="52" w:author="Zhiwei Chen" w:date="2016-08-09T18:08:00Z">
            <w:rPr>
              <w:rFonts w:ascii="Times New Roman" w:hAnsi="Times New Roman" w:cs="Times New Roman"/>
            </w:rPr>
          </w:rPrChange>
        </w:rPr>
        <w:t xml:space="preserve"> </w:t>
      </w:r>
      <w:proofErr w:type="gramStart"/>
      <w:r w:rsidRPr="004B2727">
        <w:rPr>
          <w:rFonts w:ascii="Times New Roman" w:hAnsi="Times New Roman" w:cs="Times New Roman"/>
          <w:b/>
          <w:rPrChange w:id="53" w:author="Zhiwei Chen" w:date="2016-08-09T18:08:00Z">
            <w:rPr>
              <w:rFonts w:ascii="Times New Roman" w:hAnsi="Times New Roman" w:cs="Times New Roman"/>
            </w:rPr>
          </w:rPrChange>
        </w:rPr>
        <w:t xml:space="preserve">Diagram showing the </w:t>
      </w:r>
      <w:proofErr w:type="spellStart"/>
      <w:r w:rsidRPr="004B2727">
        <w:rPr>
          <w:rFonts w:ascii="Times New Roman" w:hAnsi="Times New Roman" w:cs="Times New Roman"/>
          <w:b/>
          <w:rPrChange w:id="54" w:author="Zhiwei Chen" w:date="2016-08-09T18:08:00Z">
            <w:rPr>
              <w:rFonts w:ascii="Times New Roman" w:hAnsi="Times New Roman" w:cs="Times New Roman"/>
            </w:rPr>
          </w:rPrChange>
        </w:rPr>
        <w:t>ozonolysis</w:t>
      </w:r>
      <w:proofErr w:type="spellEnd"/>
      <w:r w:rsidRPr="004B2727">
        <w:rPr>
          <w:rFonts w:ascii="Times New Roman" w:hAnsi="Times New Roman" w:cs="Times New Roman"/>
          <w:b/>
          <w:rPrChange w:id="55" w:author="Zhiwei Chen" w:date="2016-08-09T18:08:00Z">
            <w:rPr>
              <w:rFonts w:ascii="Times New Roman" w:hAnsi="Times New Roman" w:cs="Times New Roman"/>
            </w:rPr>
          </w:rPrChange>
        </w:rPr>
        <w:t xml:space="preserve"> of </w:t>
      </w:r>
      <w:proofErr w:type="spellStart"/>
      <w:r w:rsidRPr="004B2727">
        <w:rPr>
          <w:rFonts w:ascii="Times New Roman" w:hAnsi="Times New Roman" w:cs="Times New Roman"/>
          <w:b/>
          <w:rPrChange w:id="56" w:author="Zhiwei Chen" w:date="2016-08-09T18:08:00Z">
            <w:rPr>
              <w:rFonts w:ascii="Times New Roman" w:hAnsi="Times New Roman" w:cs="Times New Roman"/>
            </w:rPr>
          </w:rPrChange>
        </w:rPr>
        <w:t>isoeugenol</w:t>
      </w:r>
      <w:proofErr w:type="spellEnd"/>
      <w:r w:rsidRPr="004B2727">
        <w:rPr>
          <w:rFonts w:ascii="Times New Roman" w:hAnsi="Times New Roman" w:cs="Times New Roman"/>
          <w:b/>
          <w:rPrChange w:id="57" w:author="Zhiwei Chen" w:date="2016-08-09T18:08:00Z">
            <w:rPr>
              <w:rFonts w:ascii="Times New Roman" w:hAnsi="Times New Roman" w:cs="Times New Roman"/>
            </w:rPr>
          </w:rPrChange>
        </w:rPr>
        <w:t xml:space="preserve"> to vanillin.</w:t>
      </w:r>
      <w:proofErr w:type="gramEnd"/>
    </w:p>
    <w:p w14:paraId="564A75A2" w14:textId="77777777" w:rsidR="00682576" w:rsidRPr="004B2727" w:rsidRDefault="00682576" w:rsidP="00962CBF">
      <w:pPr>
        <w:rPr>
          <w:rFonts w:ascii="Times New Roman" w:hAnsi="Times New Roman" w:cs="Times New Roman"/>
          <w:b/>
          <w:rPrChange w:id="58" w:author="Zhiwei Chen" w:date="2016-08-09T18:08:00Z">
            <w:rPr>
              <w:rFonts w:ascii="Times New Roman" w:hAnsi="Times New Roman" w:cs="Times New Roman"/>
            </w:rPr>
          </w:rPrChange>
        </w:rPr>
      </w:pPr>
    </w:p>
    <w:p w14:paraId="661266F0" w14:textId="13802158" w:rsidR="008C55BA" w:rsidRPr="004B2727" w:rsidRDefault="00682576" w:rsidP="00962CBF">
      <w:pPr>
        <w:rPr>
          <w:rFonts w:ascii="Times New Roman" w:hAnsi="Times New Roman" w:cs="Times New Roman"/>
          <w:b/>
          <w:rPrChange w:id="59" w:author="Zhiwei Chen" w:date="2016-08-09T18:08:00Z">
            <w:rPr>
              <w:rFonts w:ascii="Times New Roman" w:hAnsi="Times New Roman" w:cs="Times New Roman"/>
            </w:rPr>
          </w:rPrChange>
        </w:rPr>
      </w:pPr>
      <w:proofErr w:type="gramStart"/>
      <w:r w:rsidRPr="004B2727">
        <w:rPr>
          <w:rFonts w:ascii="Times New Roman" w:hAnsi="Times New Roman" w:cs="Times New Roman"/>
          <w:b/>
          <w:rPrChange w:id="60" w:author="Zhiwei Chen" w:date="2016-08-09T18:08:00Z">
            <w:rPr>
              <w:rFonts w:ascii="Times New Roman" w:hAnsi="Times New Roman" w:cs="Times New Roman"/>
            </w:rPr>
          </w:rPrChange>
        </w:rPr>
        <w:lastRenderedPageBreak/>
        <w:t>Figure 2</w:t>
      </w:r>
      <w:ins w:id="61" w:author="Zhiwei Chen" w:date="2016-08-09T18:08:00Z">
        <w:r w:rsidR="004B2727">
          <w:rPr>
            <w:rFonts w:ascii="Times New Roman" w:hAnsi="Times New Roman" w:cs="Times New Roman"/>
            <w:b/>
          </w:rPr>
          <w:t>.</w:t>
        </w:r>
      </w:ins>
      <w:proofErr w:type="gramEnd"/>
      <w:del w:id="62" w:author="Zhiwei Chen" w:date="2016-08-09T18:08:00Z">
        <w:r w:rsidR="008C55BA" w:rsidRPr="004B2727" w:rsidDel="004B2727">
          <w:rPr>
            <w:rFonts w:ascii="Times New Roman" w:hAnsi="Times New Roman" w:cs="Times New Roman"/>
            <w:b/>
            <w:rPrChange w:id="63" w:author="Zhiwei Chen" w:date="2016-08-09T18:08:00Z">
              <w:rPr>
                <w:rFonts w:ascii="Times New Roman" w:hAnsi="Times New Roman" w:cs="Times New Roman"/>
              </w:rPr>
            </w:rPrChange>
          </w:rPr>
          <w:delText>:</w:delText>
        </w:r>
      </w:del>
      <w:r w:rsidR="008C55BA" w:rsidRPr="004B2727">
        <w:rPr>
          <w:rFonts w:ascii="Times New Roman" w:hAnsi="Times New Roman" w:cs="Times New Roman"/>
          <w:b/>
          <w:rPrChange w:id="64" w:author="Zhiwei Chen" w:date="2016-08-09T18:08:00Z">
            <w:rPr>
              <w:rFonts w:ascii="Times New Roman" w:hAnsi="Times New Roman" w:cs="Times New Roman"/>
            </w:rPr>
          </w:rPrChange>
        </w:rPr>
        <w:t xml:space="preserve"> </w:t>
      </w:r>
      <w:proofErr w:type="gramStart"/>
      <w:r w:rsidR="008C55BA" w:rsidRPr="004B2727">
        <w:rPr>
          <w:rFonts w:ascii="Times New Roman" w:hAnsi="Times New Roman" w:cs="Times New Roman"/>
          <w:b/>
          <w:rPrChange w:id="65" w:author="Zhiwei Chen" w:date="2016-08-09T18:08:00Z">
            <w:rPr>
              <w:rFonts w:ascii="Times New Roman" w:hAnsi="Times New Roman" w:cs="Times New Roman"/>
            </w:rPr>
          </w:rPrChange>
        </w:rPr>
        <w:t xml:space="preserve">Diagram showing </w:t>
      </w:r>
      <w:r w:rsidR="002F12A9" w:rsidRPr="004B2727">
        <w:rPr>
          <w:rFonts w:ascii="Times New Roman" w:hAnsi="Times New Roman" w:cs="Times New Roman"/>
          <w:b/>
          <w:rPrChange w:id="66" w:author="Zhiwei Chen" w:date="2016-08-09T18:08:00Z">
            <w:rPr>
              <w:rFonts w:ascii="Times New Roman" w:hAnsi="Times New Roman" w:cs="Times New Roman"/>
            </w:rPr>
          </w:rPrChange>
        </w:rPr>
        <w:t xml:space="preserve">the general </w:t>
      </w:r>
      <w:proofErr w:type="spellStart"/>
      <w:r w:rsidR="002F12A9" w:rsidRPr="004B2727">
        <w:rPr>
          <w:rFonts w:ascii="Times New Roman" w:hAnsi="Times New Roman" w:cs="Times New Roman"/>
          <w:b/>
          <w:rPrChange w:id="67" w:author="Zhiwei Chen" w:date="2016-08-09T18:08:00Z">
            <w:rPr>
              <w:rFonts w:ascii="Times New Roman" w:hAnsi="Times New Roman" w:cs="Times New Roman"/>
            </w:rPr>
          </w:rPrChange>
        </w:rPr>
        <w:t>ozonolysis</w:t>
      </w:r>
      <w:proofErr w:type="spellEnd"/>
      <w:r w:rsidR="002F12A9" w:rsidRPr="004B2727">
        <w:rPr>
          <w:rFonts w:ascii="Times New Roman" w:hAnsi="Times New Roman" w:cs="Times New Roman"/>
          <w:b/>
          <w:rPrChange w:id="68" w:author="Zhiwei Chen" w:date="2016-08-09T18:08:00Z">
            <w:rPr>
              <w:rFonts w:ascii="Times New Roman" w:hAnsi="Times New Roman" w:cs="Times New Roman"/>
            </w:rPr>
          </w:rPrChange>
        </w:rPr>
        <w:t xml:space="preserve"> reaction of an alkene with a reductive workup.</w:t>
      </w:r>
      <w:proofErr w:type="gramEnd"/>
      <w:r w:rsidR="002F12A9" w:rsidRPr="004B2727">
        <w:rPr>
          <w:rFonts w:ascii="Times New Roman" w:hAnsi="Times New Roman" w:cs="Times New Roman"/>
          <w:b/>
          <w:rPrChange w:id="69" w:author="Zhiwei Chen" w:date="2016-08-09T18:08:00Z">
            <w:rPr>
              <w:rFonts w:ascii="Times New Roman" w:hAnsi="Times New Roman" w:cs="Times New Roman"/>
            </w:rPr>
          </w:rPrChange>
        </w:rPr>
        <w:t xml:space="preserve"> </w:t>
      </w:r>
    </w:p>
    <w:p w14:paraId="6A45C524" w14:textId="77777777" w:rsidR="008C55BA" w:rsidRPr="004B2727" w:rsidRDefault="008C55BA" w:rsidP="00962CBF">
      <w:pPr>
        <w:rPr>
          <w:rFonts w:ascii="Times New Roman" w:hAnsi="Times New Roman" w:cs="Times New Roman"/>
          <w:b/>
          <w:rPrChange w:id="70" w:author="Zhiwei Chen" w:date="2016-08-09T18:08:00Z">
            <w:rPr>
              <w:rFonts w:ascii="Times New Roman" w:hAnsi="Times New Roman" w:cs="Times New Roman"/>
            </w:rPr>
          </w:rPrChange>
        </w:rPr>
      </w:pPr>
    </w:p>
    <w:p w14:paraId="5428F78F" w14:textId="358BF8DF" w:rsidR="008C55BA" w:rsidRPr="004B2727" w:rsidRDefault="00682576" w:rsidP="00962CBF">
      <w:pPr>
        <w:rPr>
          <w:rFonts w:ascii="Times New Roman" w:hAnsi="Times New Roman" w:cs="Times New Roman"/>
          <w:b/>
          <w:rPrChange w:id="71" w:author="Zhiwei Chen" w:date="2016-08-09T18:08:00Z">
            <w:rPr>
              <w:rFonts w:ascii="Times New Roman" w:hAnsi="Times New Roman" w:cs="Times New Roman"/>
            </w:rPr>
          </w:rPrChange>
        </w:rPr>
      </w:pPr>
      <w:proofErr w:type="gramStart"/>
      <w:r w:rsidRPr="004B2727">
        <w:rPr>
          <w:rFonts w:ascii="Times New Roman" w:hAnsi="Times New Roman" w:cs="Times New Roman"/>
          <w:b/>
          <w:rPrChange w:id="72" w:author="Zhiwei Chen" w:date="2016-08-09T18:08:00Z">
            <w:rPr>
              <w:rFonts w:ascii="Times New Roman" w:hAnsi="Times New Roman" w:cs="Times New Roman"/>
            </w:rPr>
          </w:rPrChange>
        </w:rPr>
        <w:t>Figure 3</w:t>
      </w:r>
      <w:ins w:id="73" w:author="Zhiwei Chen" w:date="2016-08-09T18:08:00Z">
        <w:r w:rsidR="004B2727">
          <w:rPr>
            <w:rFonts w:ascii="Times New Roman" w:hAnsi="Times New Roman" w:cs="Times New Roman"/>
            <w:b/>
          </w:rPr>
          <w:t>.</w:t>
        </w:r>
      </w:ins>
      <w:proofErr w:type="gramEnd"/>
      <w:del w:id="74" w:author="Zhiwei Chen" w:date="2016-08-09T18:08:00Z">
        <w:r w:rsidR="008C55BA" w:rsidRPr="004B2727" w:rsidDel="004B2727">
          <w:rPr>
            <w:rFonts w:ascii="Times New Roman" w:hAnsi="Times New Roman" w:cs="Times New Roman"/>
            <w:b/>
            <w:rPrChange w:id="75" w:author="Zhiwei Chen" w:date="2016-08-09T18:08:00Z">
              <w:rPr>
                <w:rFonts w:ascii="Times New Roman" w:hAnsi="Times New Roman" w:cs="Times New Roman"/>
              </w:rPr>
            </w:rPrChange>
          </w:rPr>
          <w:delText>:</w:delText>
        </w:r>
      </w:del>
      <w:r w:rsidR="008C55BA" w:rsidRPr="004B2727">
        <w:rPr>
          <w:rFonts w:ascii="Times New Roman" w:hAnsi="Times New Roman" w:cs="Times New Roman"/>
          <w:b/>
          <w:rPrChange w:id="76" w:author="Zhiwei Chen" w:date="2016-08-09T18:08:00Z">
            <w:rPr>
              <w:rFonts w:ascii="Times New Roman" w:hAnsi="Times New Roman" w:cs="Times New Roman"/>
            </w:rPr>
          </w:rPrChange>
        </w:rPr>
        <w:t xml:space="preserve"> </w:t>
      </w:r>
      <w:proofErr w:type="gramStart"/>
      <w:r w:rsidR="008C55BA" w:rsidRPr="004B2727">
        <w:rPr>
          <w:rFonts w:ascii="Times New Roman" w:hAnsi="Times New Roman" w:cs="Times New Roman"/>
          <w:b/>
          <w:rPrChange w:id="77" w:author="Zhiwei Chen" w:date="2016-08-09T18:08:00Z">
            <w:rPr>
              <w:rFonts w:ascii="Times New Roman" w:hAnsi="Times New Roman" w:cs="Times New Roman"/>
            </w:rPr>
          </w:rPrChange>
        </w:rPr>
        <w:t xml:space="preserve">Diagram showing </w:t>
      </w:r>
      <w:r w:rsidR="00747D48" w:rsidRPr="004B2727">
        <w:rPr>
          <w:rFonts w:ascii="Times New Roman" w:hAnsi="Times New Roman" w:cs="Times New Roman"/>
          <w:b/>
          <w:rPrChange w:id="78" w:author="Zhiwei Chen" w:date="2016-08-09T18:08:00Z">
            <w:rPr>
              <w:rFonts w:ascii="Times New Roman" w:hAnsi="Times New Roman" w:cs="Times New Roman"/>
            </w:rPr>
          </w:rPrChange>
        </w:rPr>
        <w:t xml:space="preserve">the general mechanism of alkene </w:t>
      </w:r>
      <w:proofErr w:type="spellStart"/>
      <w:r w:rsidR="00747D48" w:rsidRPr="004B2727">
        <w:rPr>
          <w:rFonts w:ascii="Times New Roman" w:hAnsi="Times New Roman" w:cs="Times New Roman"/>
          <w:b/>
          <w:rPrChange w:id="79" w:author="Zhiwei Chen" w:date="2016-08-09T18:08:00Z">
            <w:rPr>
              <w:rFonts w:ascii="Times New Roman" w:hAnsi="Times New Roman" w:cs="Times New Roman"/>
            </w:rPr>
          </w:rPrChange>
        </w:rPr>
        <w:t>ozonolysis</w:t>
      </w:r>
      <w:proofErr w:type="spellEnd"/>
      <w:r w:rsidR="008C55BA" w:rsidRPr="004B2727">
        <w:rPr>
          <w:rFonts w:ascii="Times New Roman" w:hAnsi="Times New Roman" w:cs="Times New Roman"/>
          <w:b/>
          <w:rPrChange w:id="80" w:author="Zhiwei Chen" w:date="2016-08-09T18:08:00Z">
            <w:rPr>
              <w:rFonts w:ascii="Times New Roman" w:hAnsi="Times New Roman" w:cs="Times New Roman"/>
            </w:rPr>
          </w:rPrChange>
        </w:rPr>
        <w:t>.</w:t>
      </w:r>
      <w:proofErr w:type="gramEnd"/>
      <w:r w:rsidR="008C55BA" w:rsidRPr="004B2727">
        <w:rPr>
          <w:rFonts w:ascii="Times New Roman" w:hAnsi="Times New Roman" w:cs="Times New Roman"/>
          <w:b/>
          <w:rPrChange w:id="81" w:author="Zhiwei Chen" w:date="2016-08-09T18:08:00Z">
            <w:rPr>
              <w:rFonts w:ascii="Times New Roman" w:hAnsi="Times New Roman" w:cs="Times New Roman"/>
            </w:rPr>
          </w:rPrChange>
        </w:rPr>
        <w:t xml:space="preserve"> </w:t>
      </w:r>
    </w:p>
    <w:p w14:paraId="2ED902B7" w14:textId="77777777" w:rsidR="00F60213" w:rsidRPr="004B2727" w:rsidRDefault="00F60213" w:rsidP="00962CBF">
      <w:pPr>
        <w:rPr>
          <w:rFonts w:ascii="Times New Roman" w:hAnsi="Times New Roman" w:cs="Times New Roman"/>
          <w:b/>
          <w:rPrChange w:id="82" w:author="Zhiwei Chen" w:date="2016-08-09T18:08:00Z">
            <w:rPr>
              <w:rFonts w:ascii="Times New Roman" w:hAnsi="Times New Roman" w:cs="Times New Roman"/>
            </w:rPr>
          </w:rPrChange>
        </w:rPr>
      </w:pPr>
    </w:p>
    <w:p w14:paraId="5649F77B" w14:textId="55D75CED" w:rsidR="00F60213" w:rsidRPr="004B2727" w:rsidRDefault="00682576" w:rsidP="00962CBF">
      <w:pPr>
        <w:rPr>
          <w:rFonts w:ascii="Times New Roman" w:hAnsi="Times New Roman" w:cs="Times New Roman"/>
          <w:b/>
          <w:rPrChange w:id="83" w:author="Zhiwei Chen" w:date="2016-08-09T18:08:00Z">
            <w:rPr>
              <w:rFonts w:ascii="Times New Roman" w:hAnsi="Times New Roman" w:cs="Times New Roman"/>
            </w:rPr>
          </w:rPrChange>
        </w:rPr>
      </w:pPr>
      <w:proofErr w:type="gramStart"/>
      <w:r w:rsidRPr="004B2727">
        <w:rPr>
          <w:rFonts w:ascii="Times New Roman" w:hAnsi="Times New Roman" w:cs="Times New Roman"/>
          <w:b/>
          <w:rPrChange w:id="84" w:author="Zhiwei Chen" w:date="2016-08-09T18:08:00Z">
            <w:rPr>
              <w:rFonts w:ascii="Times New Roman" w:hAnsi="Times New Roman" w:cs="Times New Roman"/>
            </w:rPr>
          </w:rPrChange>
        </w:rPr>
        <w:t>Figure 4</w:t>
      </w:r>
      <w:ins w:id="85" w:author="Zhiwei Chen" w:date="2016-08-09T18:08:00Z">
        <w:r w:rsidR="004B2727">
          <w:rPr>
            <w:rFonts w:ascii="Times New Roman" w:hAnsi="Times New Roman" w:cs="Times New Roman"/>
            <w:b/>
          </w:rPr>
          <w:t>.</w:t>
        </w:r>
      </w:ins>
      <w:proofErr w:type="gramEnd"/>
      <w:del w:id="86" w:author="Zhiwei Chen" w:date="2016-08-09T18:08:00Z">
        <w:r w:rsidR="00F60213" w:rsidRPr="004B2727" w:rsidDel="004B2727">
          <w:rPr>
            <w:rFonts w:ascii="Times New Roman" w:hAnsi="Times New Roman" w:cs="Times New Roman"/>
            <w:b/>
            <w:rPrChange w:id="87" w:author="Zhiwei Chen" w:date="2016-08-09T18:08:00Z">
              <w:rPr>
                <w:rFonts w:ascii="Times New Roman" w:hAnsi="Times New Roman" w:cs="Times New Roman"/>
              </w:rPr>
            </w:rPrChange>
          </w:rPr>
          <w:delText>:</w:delText>
        </w:r>
      </w:del>
      <w:r w:rsidR="00F60213" w:rsidRPr="004B2727">
        <w:rPr>
          <w:rFonts w:ascii="Times New Roman" w:hAnsi="Times New Roman" w:cs="Times New Roman"/>
          <w:b/>
          <w:rPrChange w:id="88" w:author="Zhiwei Chen" w:date="2016-08-09T18:08:00Z">
            <w:rPr>
              <w:rFonts w:ascii="Times New Roman" w:hAnsi="Times New Roman" w:cs="Times New Roman"/>
            </w:rPr>
          </w:rPrChange>
        </w:rPr>
        <w:t xml:space="preserve"> </w:t>
      </w:r>
      <w:proofErr w:type="gramStart"/>
      <w:r w:rsidR="00F60213" w:rsidRPr="004B2727">
        <w:rPr>
          <w:rFonts w:ascii="Times New Roman" w:hAnsi="Times New Roman" w:cs="Times New Roman"/>
          <w:b/>
          <w:rPrChange w:id="89" w:author="Zhiwei Chen" w:date="2016-08-09T18:08:00Z">
            <w:rPr>
              <w:rFonts w:ascii="Times New Roman" w:hAnsi="Times New Roman" w:cs="Times New Roman"/>
            </w:rPr>
          </w:rPrChange>
        </w:rPr>
        <w:t xml:space="preserve">Diagram showing the formation of a </w:t>
      </w:r>
      <w:proofErr w:type="spellStart"/>
      <w:r w:rsidR="00F60213" w:rsidRPr="004B2727">
        <w:rPr>
          <w:rFonts w:ascii="Times New Roman" w:hAnsi="Times New Roman" w:cs="Times New Roman"/>
          <w:b/>
          <w:rPrChange w:id="90" w:author="Zhiwei Chen" w:date="2016-08-09T18:08:00Z">
            <w:rPr>
              <w:rFonts w:ascii="Times New Roman" w:hAnsi="Times New Roman" w:cs="Times New Roman"/>
            </w:rPr>
          </w:rPrChange>
        </w:rPr>
        <w:t>hydroperoxide</w:t>
      </w:r>
      <w:proofErr w:type="spellEnd"/>
      <w:r w:rsidR="00F60213" w:rsidRPr="004B2727">
        <w:rPr>
          <w:rFonts w:ascii="Times New Roman" w:hAnsi="Times New Roman" w:cs="Times New Roman"/>
          <w:b/>
          <w:rPrChange w:id="91" w:author="Zhiwei Chen" w:date="2016-08-09T18:08:00Z">
            <w:rPr>
              <w:rFonts w:ascii="Times New Roman" w:hAnsi="Times New Roman" w:cs="Times New Roman"/>
            </w:rPr>
          </w:rPrChange>
        </w:rPr>
        <w:t xml:space="preserve"> from intermediate </w:t>
      </w:r>
      <w:r w:rsidR="00F60213" w:rsidRPr="004B2727">
        <w:rPr>
          <w:rFonts w:ascii="Times New Roman" w:hAnsi="Times New Roman" w:cs="Times New Roman"/>
          <w:b/>
        </w:rPr>
        <w:t>B</w:t>
      </w:r>
      <w:r w:rsidR="00F60213" w:rsidRPr="004B2727">
        <w:rPr>
          <w:rFonts w:ascii="Times New Roman" w:hAnsi="Times New Roman" w:cs="Times New Roman"/>
          <w:b/>
          <w:rPrChange w:id="92" w:author="Zhiwei Chen" w:date="2016-08-09T18:08:00Z">
            <w:rPr>
              <w:rFonts w:ascii="Times New Roman" w:hAnsi="Times New Roman" w:cs="Times New Roman"/>
            </w:rPr>
          </w:rPrChange>
        </w:rPr>
        <w:t>.</w:t>
      </w:r>
      <w:proofErr w:type="gramEnd"/>
    </w:p>
    <w:p w14:paraId="34131159" w14:textId="77777777" w:rsidR="00881A78" w:rsidRPr="004B2727" w:rsidRDefault="00881A78" w:rsidP="00962CBF">
      <w:pPr>
        <w:rPr>
          <w:rFonts w:ascii="Times New Roman" w:hAnsi="Times New Roman" w:cs="Times New Roman"/>
          <w:b/>
          <w:rPrChange w:id="93" w:author="Zhiwei Chen" w:date="2016-08-09T18:08:00Z">
            <w:rPr>
              <w:rFonts w:ascii="Times New Roman" w:hAnsi="Times New Roman" w:cs="Times New Roman"/>
            </w:rPr>
          </w:rPrChange>
        </w:rPr>
      </w:pPr>
    </w:p>
    <w:p w14:paraId="35BB463E" w14:textId="4214C8BD" w:rsidR="00881A78" w:rsidRPr="004B2727" w:rsidRDefault="00881A78" w:rsidP="00962CBF">
      <w:pPr>
        <w:rPr>
          <w:rFonts w:ascii="Times New Roman" w:hAnsi="Times New Roman" w:cs="Times New Roman"/>
          <w:b/>
          <w:rPrChange w:id="94" w:author="Zhiwei Chen" w:date="2016-08-09T18:08:00Z">
            <w:rPr>
              <w:rFonts w:ascii="Times New Roman" w:hAnsi="Times New Roman" w:cs="Times New Roman"/>
            </w:rPr>
          </w:rPrChange>
        </w:rPr>
      </w:pPr>
      <w:proofErr w:type="gramStart"/>
      <w:r w:rsidRPr="004B2727">
        <w:rPr>
          <w:rFonts w:ascii="Times New Roman" w:hAnsi="Times New Roman" w:cs="Times New Roman"/>
          <w:b/>
          <w:rPrChange w:id="95" w:author="Zhiwei Chen" w:date="2016-08-09T18:08:00Z">
            <w:rPr>
              <w:rFonts w:ascii="Times New Roman" w:hAnsi="Times New Roman" w:cs="Times New Roman"/>
            </w:rPr>
          </w:rPrChange>
        </w:rPr>
        <w:t>Figure 5</w:t>
      </w:r>
      <w:ins w:id="96" w:author="Zhiwei Chen" w:date="2016-08-09T18:08:00Z">
        <w:r w:rsidR="004B2727">
          <w:rPr>
            <w:rFonts w:ascii="Times New Roman" w:hAnsi="Times New Roman" w:cs="Times New Roman"/>
            <w:b/>
          </w:rPr>
          <w:t>.</w:t>
        </w:r>
      </w:ins>
      <w:proofErr w:type="gramEnd"/>
      <w:del w:id="97" w:author="Zhiwei Chen" w:date="2016-08-09T18:08:00Z">
        <w:r w:rsidRPr="004B2727" w:rsidDel="004B2727">
          <w:rPr>
            <w:rFonts w:ascii="Times New Roman" w:hAnsi="Times New Roman" w:cs="Times New Roman"/>
            <w:b/>
            <w:rPrChange w:id="98" w:author="Zhiwei Chen" w:date="2016-08-09T18:08:00Z">
              <w:rPr>
                <w:rFonts w:ascii="Times New Roman" w:hAnsi="Times New Roman" w:cs="Times New Roman"/>
              </w:rPr>
            </w:rPrChange>
          </w:rPr>
          <w:delText>:</w:delText>
        </w:r>
      </w:del>
      <w:r w:rsidRPr="004B2727">
        <w:rPr>
          <w:rFonts w:ascii="Times New Roman" w:hAnsi="Times New Roman" w:cs="Times New Roman"/>
          <w:b/>
          <w:rPrChange w:id="99" w:author="Zhiwei Chen" w:date="2016-08-09T18:08:00Z">
            <w:rPr>
              <w:rFonts w:ascii="Times New Roman" w:hAnsi="Times New Roman" w:cs="Times New Roman"/>
            </w:rPr>
          </w:rPrChange>
        </w:rPr>
        <w:t xml:space="preserve"> </w:t>
      </w:r>
      <w:proofErr w:type="gramStart"/>
      <w:r w:rsidRPr="004B2727">
        <w:rPr>
          <w:rFonts w:ascii="Times New Roman" w:hAnsi="Times New Roman" w:cs="Times New Roman"/>
          <w:b/>
          <w:rPrChange w:id="100" w:author="Zhiwei Chen" w:date="2016-08-09T18:08:00Z">
            <w:rPr>
              <w:rFonts w:ascii="Times New Roman" w:hAnsi="Times New Roman" w:cs="Times New Roman"/>
            </w:rPr>
          </w:rPrChange>
        </w:rPr>
        <w:t xml:space="preserve">Diagram showing </w:t>
      </w:r>
      <w:proofErr w:type="spellStart"/>
      <w:r w:rsidRPr="004B2727">
        <w:rPr>
          <w:rFonts w:ascii="Times New Roman" w:hAnsi="Times New Roman" w:cs="Times New Roman"/>
          <w:b/>
          <w:rPrChange w:id="101" w:author="Zhiwei Chen" w:date="2016-08-09T18:08:00Z">
            <w:rPr>
              <w:rFonts w:ascii="Times New Roman" w:hAnsi="Times New Roman" w:cs="Times New Roman"/>
            </w:rPr>
          </w:rPrChange>
        </w:rPr>
        <w:t>ozonolysis</w:t>
      </w:r>
      <w:proofErr w:type="spellEnd"/>
      <w:r w:rsidRPr="004B2727">
        <w:rPr>
          <w:rFonts w:ascii="Times New Roman" w:hAnsi="Times New Roman" w:cs="Times New Roman"/>
          <w:b/>
          <w:rPrChange w:id="102" w:author="Zhiwei Chen" w:date="2016-08-09T18:08:00Z">
            <w:rPr>
              <w:rFonts w:ascii="Times New Roman" w:hAnsi="Times New Roman" w:cs="Times New Roman"/>
            </w:rPr>
          </w:rPrChange>
        </w:rPr>
        <w:t xml:space="preserve"> as the last step in a synthesis of artemisinin.</w:t>
      </w:r>
      <w:proofErr w:type="gramEnd"/>
    </w:p>
    <w:p w14:paraId="67A0522E" w14:textId="77777777" w:rsidR="00881A78" w:rsidRPr="004B2727" w:rsidRDefault="00881A78" w:rsidP="00962CBF">
      <w:pPr>
        <w:rPr>
          <w:rFonts w:ascii="Times New Roman" w:hAnsi="Times New Roman" w:cs="Times New Roman"/>
          <w:b/>
          <w:rPrChange w:id="103" w:author="Zhiwei Chen" w:date="2016-08-09T18:08:00Z">
            <w:rPr>
              <w:rFonts w:ascii="Times New Roman" w:hAnsi="Times New Roman" w:cs="Times New Roman"/>
            </w:rPr>
          </w:rPrChange>
        </w:rPr>
      </w:pPr>
    </w:p>
    <w:p w14:paraId="5A8D4EC9" w14:textId="3265CFEE" w:rsidR="00881A78" w:rsidRPr="004B2727" w:rsidRDefault="00881A78" w:rsidP="00962CBF">
      <w:pPr>
        <w:rPr>
          <w:rFonts w:ascii="Times New Roman" w:hAnsi="Times New Roman" w:cs="Times New Roman"/>
          <w:b/>
          <w:rPrChange w:id="104" w:author="Zhiwei Chen" w:date="2016-08-09T18:08:00Z">
            <w:rPr>
              <w:rFonts w:ascii="Times New Roman" w:hAnsi="Times New Roman" w:cs="Times New Roman"/>
            </w:rPr>
          </w:rPrChange>
        </w:rPr>
      </w:pPr>
      <w:proofErr w:type="gramStart"/>
      <w:r w:rsidRPr="004B2727">
        <w:rPr>
          <w:rFonts w:ascii="Times New Roman" w:hAnsi="Times New Roman" w:cs="Times New Roman"/>
          <w:b/>
          <w:rPrChange w:id="105" w:author="Zhiwei Chen" w:date="2016-08-09T18:08:00Z">
            <w:rPr>
              <w:rFonts w:ascii="Times New Roman" w:hAnsi="Times New Roman" w:cs="Times New Roman"/>
            </w:rPr>
          </w:rPrChange>
        </w:rPr>
        <w:t>Figure 6</w:t>
      </w:r>
      <w:ins w:id="106" w:author="Zhiwei Chen" w:date="2016-08-09T18:08:00Z">
        <w:r w:rsidR="004B2727">
          <w:rPr>
            <w:rFonts w:ascii="Times New Roman" w:hAnsi="Times New Roman" w:cs="Times New Roman"/>
            <w:b/>
          </w:rPr>
          <w:t>.</w:t>
        </w:r>
      </w:ins>
      <w:proofErr w:type="gramEnd"/>
      <w:del w:id="107" w:author="Zhiwei Chen" w:date="2016-08-09T18:08:00Z">
        <w:r w:rsidRPr="004B2727" w:rsidDel="004B2727">
          <w:rPr>
            <w:rFonts w:ascii="Times New Roman" w:hAnsi="Times New Roman" w:cs="Times New Roman"/>
            <w:b/>
            <w:rPrChange w:id="108" w:author="Zhiwei Chen" w:date="2016-08-09T18:08:00Z">
              <w:rPr>
                <w:rFonts w:ascii="Times New Roman" w:hAnsi="Times New Roman" w:cs="Times New Roman"/>
              </w:rPr>
            </w:rPrChange>
          </w:rPr>
          <w:delText>:</w:delText>
        </w:r>
      </w:del>
      <w:r w:rsidRPr="004B2727">
        <w:rPr>
          <w:rFonts w:ascii="Times New Roman" w:hAnsi="Times New Roman" w:cs="Times New Roman"/>
          <w:b/>
          <w:rPrChange w:id="109" w:author="Zhiwei Chen" w:date="2016-08-09T18:08:00Z">
            <w:rPr>
              <w:rFonts w:ascii="Times New Roman" w:hAnsi="Times New Roman" w:cs="Times New Roman"/>
            </w:rPr>
          </w:rPrChange>
        </w:rPr>
        <w:t xml:space="preserve"> </w:t>
      </w:r>
      <w:proofErr w:type="gramStart"/>
      <w:r w:rsidRPr="004B2727">
        <w:rPr>
          <w:rFonts w:ascii="Times New Roman" w:hAnsi="Times New Roman" w:cs="Times New Roman"/>
          <w:b/>
          <w:rPrChange w:id="110" w:author="Zhiwei Chen" w:date="2016-08-09T18:08:00Z">
            <w:rPr>
              <w:rFonts w:ascii="Times New Roman" w:hAnsi="Times New Roman" w:cs="Times New Roman"/>
            </w:rPr>
          </w:rPrChange>
        </w:rPr>
        <w:t xml:space="preserve">Diagram showing </w:t>
      </w:r>
      <w:proofErr w:type="spellStart"/>
      <w:r w:rsidRPr="004B2727">
        <w:rPr>
          <w:rFonts w:ascii="Times New Roman" w:hAnsi="Times New Roman" w:cs="Times New Roman"/>
          <w:b/>
          <w:rPrChange w:id="111" w:author="Zhiwei Chen" w:date="2016-08-09T18:08:00Z">
            <w:rPr>
              <w:rFonts w:ascii="Times New Roman" w:hAnsi="Times New Roman" w:cs="Times New Roman"/>
            </w:rPr>
          </w:rPrChange>
        </w:rPr>
        <w:t>ozonolysis</w:t>
      </w:r>
      <w:proofErr w:type="spellEnd"/>
      <w:r w:rsidRPr="004B2727">
        <w:rPr>
          <w:rFonts w:ascii="Times New Roman" w:hAnsi="Times New Roman" w:cs="Times New Roman"/>
          <w:b/>
          <w:rPrChange w:id="112" w:author="Zhiwei Chen" w:date="2016-08-09T18:08:00Z">
            <w:rPr>
              <w:rFonts w:ascii="Times New Roman" w:hAnsi="Times New Roman" w:cs="Times New Roman"/>
            </w:rPr>
          </w:rPrChange>
        </w:rPr>
        <w:t xml:space="preserve"> to prepare a key intermediate in the divergent synthesis of </w:t>
      </w:r>
      <w:proofErr w:type="spellStart"/>
      <w:r w:rsidRPr="004B2727">
        <w:rPr>
          <w:rFonts w:ascii="Times New Roman" w:hAnsi="Times New Roman" w:cs="Times New Roman"/>
          <w:b/>
          <w:rPrChange w:id="113" w:author="Zhiwei Chen" w:date="2016-08-09T18:08:00Z">
            <w:rPr>
              <w:rFonts w:ascii="Times New Roman" w:hAnsi="Times New Roman" w:cs="Times New Roman"/>
            </w:rPr>
          </w:rPrChange>
        </w:rPr>
        <w:t>cefaclor</w:t>
      </w:r>
      <w:proofErr w:type="spellEnd"/>
      <w:r w:rsidRPr="004B2727">
        <w:rPr>
          <w:rFonts w:ascii="Times New Roman" w:hAnsi="Times New Roman" w:cs="Times New Roman"/>
          <w:b/>
          <w:rPrChange w:id="114" w:author="Zhiwei Chen" w:date="2016-08-09T18:08:00Z">
            <w:rPr>
              <w:rFonts w:ascii="Times New Roman" w:hAnsi="Times New Roman" w:cs="Times New Roman"/>
            </w:rPr>
          </w:rPrChange>
        </w:rPr>
        <w:t xml:space="preserve"> and </w:t>
      </w:r>
      <w:proofErr w:type="spellStart"/>
      <w:r w:rsidRPr="004B2727">
        <w:rPr>
          <w:rFonts w:ascii="Times New Roman" w:hAnsi="Times New Roman" w:cs="Times New Roman"/>
          <w:b/>
          <w:rPrChange w:id="115" w:author="Zhiwei Chen" w:date="2016-08-09T18:08:00Z">
            <w:rPr>
              <w:rFonts w:ascii="Times New Roman" w:hAnsi="Times New Roman" w:cs="Times New Roman"/>
            </w:rPr>
          </w:rPrChange>
        </w:rPr>
        <w:t>ceftibuten</w:t>
      </w:r>
      <w:proofErr w:type="spellEnd"/>
      <w:r w:rsidRPr="004B2727">
        <w:rPr>
          <w:rFonts w:ascii="Times New Roman" w:hAnsi="Times New Roman" w:cs="Times New Roman"/>
          <w:b/>
          <w:rPrChange w:id="116" w:author="Zhiwei Chen" w:date="2016-08-09T18:08:00Z">
            <w:rPr>
              <w:rFonts w:ascii="Times New Roman" w:hAnsi="Times New Roman" w:cs="Times New Roman"/>
            </w:rPr>
          </w:rPrChange>
        </w:rPr>
        <w:t>.</w:t>
      </w:r>
      <w:proofErr w:type="gramEnd"/>
      <w:r w:rsidRPr="004B2727">
        <w:rPr>
          <w:rFonts w:ascii="Times New Roman" w:hAnsi="Times New Roman" w:cs="Times New Roman"/>
          <w:b/>
          <w:rPrChange w:id="117" w:author="Zhiwei Chen" w:date="2016-08-09T18:08:00Z">
            <w:rPr>
              <w:rFonts w:ascii="Times New Roman" w:hAnsi="Times New Roman" w:cs="Times New Roman"/>
            </w:rPr>
          </w:rPrChange>
        </w:rPr>
        <w:t xml:space="preserve">  </w:t>
      </w:r>
    </w:p>
    <w:sectPr w:rsidR="00881A78" w:rsidRPr="004B2727" w:rsidSect="00767B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2527B"/>
    <w:multiLevelType w:val="hybridMultilevel"/>
    <w:tmpl w:val="62B89A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CBF"/>
    <w:rsid w:val="000D4B22"/>
    <w:rsid w:val="001033D1"/>
    <w:rsid w:val="001166AD"/>
    <w:rsid w:val="0012346E"/>
    <w:rsid w:val="00142E25"/>
    <w:rsid w:val="001B720D"/>
    <w:rsid w:val="00203821"/>
    <w:rsid w:val="00213FA7"/>
    <w:rsid w:val="002B73D8"/>
    <w:rsid w:val="002C7AC9"/>
    <w:rsid w:val="002D4BB6"/>
    <w:rsid w:val="002F12A9"/>
    <w:rsid w:val="00310CE0"/>
    <w:rsid w:val="004801E6"/>
    <w:rsid w:val="004B2727"/>
    <w:rsid w:val="004C2265"/>
    <w:rsid w:val="005314EC"/>
    <w:rsid w:val="0059371A"/>
    <w:rsid w:val="00594170"/>
    <w:rsid w:val="006334F2"/>
    <w:rsid w:val="00642ACC"/>
    <w:rsid w:val="0064435D"/>
    <w:rsid w:val="006746FB"/>
    <w:rsid w:val="00682576"/>
    <w:rsid w:val="00692B7E"/>
    <w:rsid w:val="006F7207"/>
    <w:rsid w:val="00735593"/>
    <w:rsid w:val="00747D48"/>
    <w:rsid w:val="00767BDD"/>
    <w:rsid w:val="007A7462"/>
    <w:rsid w:val="007B715F"/>
    <w:rsid w:val="007C7085"/>
    <w:rsid w:val="007E1DF7"/>
    <w:rsid w:val="007F60D2"/>
    <w:rsid w:val="008407FC"/>
    <w:rsid w:val="00873CF4"/>
    <w:rsid w:val="00880B71"/>
    <w:rsid w:val="00881A78"/>
    <w:rsid w:val="008857F7"/>
    <w:rsid w:val="008B27AE"/>
    <w:rsid w:val="008B4909"/>
    <w:rsid w:val="008C55BA"/>
    <w:rsid w:val="00921FA2"/>
    <w:rsid w:val="00931D05"/>
    <w:rsid w:val="00962CBF"/>
    <w:rsid w:val="009B4331"/>
    <w:rsid w:val="00A40F15"/>
    <w:rsid w:val="00A541BE"/>
    <w:rsid w:val="00AD6B29"/>
    <w:rsid w:val="00B126FA"/>
    <w:rsid w:val="00B136D6"/>
    <w:rsid w:val="00B16C74"/>
    <w:rsid w:val="00B50FCD"/>
    <w:rsid w:val="00B73AFD"/>
    <w:rsid w:val="00BD2A72"/>
    <w:rsid w:val="00C151F6"/>
    <w:rsid w:val="00C9537B"/>
    <w:rsid w:val="00D1258F"/>
    <w:rsid w:val="00D27F0E"/>
    <w:rsid w:val="00D554CC"/>
    <w:rsid w:val="00D97CEB"/>
    <w:rsid w:val="00DA70ED"/>
    <w:rsid w:val="00DE7925"/>
    <w:rsid w:val="00E376D5"/>
    <w:rsid w:val="00E61CCA"/>
    <w:rsid w:val="00E90F55"/>
    <w:rsid w:val="00E91DA2"/>
    <w:rsid w:val="00EA2171"/>
    <w:rsid w:val="00EB3DDA"/>
    <w:rsid w:val="00ED11BA"/>
    <w:rsid w:val="00F45E0A"/>
    <w:rsid w:val="00F60213"/>
    <w:rsid w:val="00FC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BD5B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D4BB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B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B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B73D8"/>
    <w:pPr>
      <w:ind w:left="720"/>
      <w:contextualSpacing/>
    </w:pPr>
  </w:style>
  <w:style w:type="table" w:styleId="TableGrid">
    <w:name w:val="Table Grid"/>
    <w:basedOn w:val="TableNormal"/>
    <w:uiPriority w:val="59"/>
    <w:rsid w:val="00880B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D4BB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B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B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B73D8"/>
    <w:pPr>
      <w:ind w:left="720"/>
      <w:contextualSpacing/>
    </w:pPr>
  </w:style>
  <w:style w:type="table" w:styleId="TableGrid">
    <w:name w:val="Table Grid"/>
    <w:basedOn w:val="TableNormal"/>
    <w:uiPriority w:val="59"/>
    <w:rsid w:val="00880B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Zhiwei Chen</dc:creator>
  <cp:lastModifiedBy>David Repetto</cp:lastModifiedBy>
  <cp:revision>2</cp:revision>
  <dcterms:created xsi:type="dcterms:W3CDTF">2016-08-10T16:32:00Z</dcterms:created>
  <dcterms:modified xsi:type="dcterms:W3CDTF">2016-08-10T16:32:00Z</dcterms:modified>
</cp:coreProperties>
</file>